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C7382F6" w14:textId="77777777">
        <w:trPr>
          <w:cantSplit/>
        </w:trPr>
        <w:tc>
          <w:tcPr>
            <w:tcW w:w="6911" w:type="dxa"/>
          </w:tcPr>
          <w:p w14:paraId="253A3898" w14:textId="60F8B0A9"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4599E859"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66663D19" wp14:editId="7B42DE64">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318211A9" w14:textId="77777777">
        <w:trPr>
          <w:cantSplit/>
        </w:trPr>
        <w:tc>
          <w:tcPr>
            <w:tcW w:w="6911" w:type="dxa"/>
            <w:tcBorders>
              <w:bottom w:val="single" w:sz="12" w:space="0" w:color="auto"/>
            </w:tcBorders>
          </w:tcPr>
          <w:p w14:paraId="3673EF09"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18A5F3AE" w14:textId="77777777" w:rsidR="00A066F1" w:rsidRPr="00617BE4" w:rsidRDefault="00A066F1" w:rsidP="00A066F1">
            <w:pPr>
              <w:spacing w:before="0" w:line="240" w:lineRule="atLeast"/>
              <w:rPr>
                <w:rFonts w:ascii="Verdana" w:hAnsi="Verdana"/>
                <w:szCs w:val="24"/>
              </w:rPr>
            </w:pPr>
          </w:p>
        </w:tc>
      </w:tr>
      <w:tr w:rsidR="00A066F1" w:rsidRPr="00C324A8" w14:paraId="1F459AC9" w14:textId="77777777">
        <w:trPr>
          <w:cantSplit/>
        </w:trPr>
        <w:tc>
          <w:tcPr>
            <w:tcW w:w="6911" w:type="dxa"/>
            <w:tcBorders>
              <w:top w:val="single" w:sz="12" w:space="0" w:color="auto"/>
            </w:tcBorders>
          </w:tcPr>
          <w:p w14:paraId="65EC43C1"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33F02844" w14:textId="5BF7A527" w:rsidR="00A066F1" w:rsidRPr="00C324A8" w:rsidRDefault="00E34A1C" w:rsidP="00E34A1C">
            <w:pPr>
              <w:spacing w:before="0" w:line="240" w:lineRule="atLeast"/>
              <w:rPr>
                <w:rFonts w:ascii="Verdana" w:hAnsi="Verdana"/>
                <w:sz w:val="20"/>
              </w:rPr>
            </w:pPr>
            <w:r>
              <w:rPr>
                <w:rFonts w:ascii="Verdana" w:hAnsi="Verdana"/>
                <w:sz w:val="20"/>
              </w:rPr>
              <w:t>CPG</w:t>
            </w:r>
            <w:r w:rsidR="00B10AA2">
              <w:rPr>
                <w:rFonts w:ascii="Verdana" w:hAnsi="Verdana"/>
                <w:sz w:val="20"/>
              </w:rPr>
              <w:t>(19)1</w:t>
            </w:r>
            <w:r>
              <w:rPr>
                <w:rFonts w:ascii="Verdana" w:hAnsi="Verdana"/>
                <w:sz w:val="20"/>
              </w:rPr>
              <w:t>43</w:t>
            </w:r>
            <w:r w:rsidR="00B10AA2">
              <w:rPr>
                <w:rFonts w:ascii="Verdana" w:hAnsi="Verdana"/>
                <w:sz w:val="20"/>
              </w:rPr>
              <w:t xml:space="preserve"> ANNEX V</w:t>
            </w:r>
            <w:r>
              <w:rPr>
                <w:rFonts w:ascii="Verdana" w:hAnsi="Verdana"/>
                <w:sz w:val="20"/>
              </w:rPr>
              <w:t>III</w:t>
            </w:r>
            <w:r w:rsidR="00B10AA2">
              <w:rPr>
                <w:rFonts w:ascii="Verdana" w:hAnsi="Verdana"/>
                <w:sz w:val="20"/>
              </w:rPr>
              <w:t>-18</w:t>
            </w:r>
            <w:r w:rsidR="000B6139">
              <w:rPr>
                <w:rFonts w:ascii="Verdana" w:hAnsi="Verdana"/>
                <w:sz w:val="20"/>
              </w:rPr>
              <w:t>R1</w:t>
            </w:r>
            <w:bookmarkStart w:id="2" w:name="_GoBack"/>
            <w:bookmarkEnd w:id="2"/>
          </w:p>
        </w:tc>
      </w:tr>
      <w:tr w:rsidR="00A066F1" w:rsidRPr="00C324A8" w14:paraId="046126A0" w14:textId="77777777">
        <w:trPr>
          <w:cantSplit/>
          <w:trHeight w:val="23"/>
        </w:trPr>
        <w:tc>
          <w:tcPr>
            <w:tcW w:w="6911" w:type="dxa"/>
            <w:shd w:val="clear" w:color="auto" w:fill="auto"/>
          </w:tcPr>
          <w:p w14:paraId="4C4FE1F1" w14:textId="77777777" w:rsidR="00A066F1" w:rsidRPr="00841216" w:rsidRDefault="00FF5EA8" w:rsidP="004D2BFB">
            <w:pPr>
              <w:pStyle w:val="Committee"/>
              <w:framePr w:hSpace="0" w:wrap="auto" w:hAnchor="text" w:yAlign="inline"/>
              <w:rPr>
                <w:rFonts w:ascii="Verdana" w:hAnsi="Verdana"/>
                <w:sz w:val="20"/>
                <w:szCs w:val="20"/>
              </w:rPr>
            </w:pPr>
            <w:bookmarkStart w:id="3" w:name="dnum" w:colFirst="1" w:colLast="1"/>
            <w:bookmarkStart w:id="4" w:name="dmeeting" w:colFirst="0" w:colLast="0"/>
            <w:bookmarkEnd w:id="1"/>
            <w:r w:rsidRPr="00841216">
              <w:rPr>
                <w:rFonts w:ascii="Verdana" w:hAnsi="Verdana"/>
                <w:sz w:val="20"/>
                <w:szCs w:val="20"/>
              </w:rPr>
              <w:t>PLENARY MEETING</w:t>
            </w:r>
          </w:p>
        </w:tc>
        <w:tc>
          <w:tcPr>
            <w:tcW w:w="3120" w:type="dxa"/>
          </w:tcPr>
          <w:p w14:paraId="2F9BBAFC" w14:textId="1914C264" w:rsidR="00A066F1" w:rsidRPr="00841216" w:rsidRDefault="00E55816" w:rsidP="00AA666F">
            <w:pPr>
              <w:tabs>
                <w:tab w:val="left" w:pos="851"/>
              </w:tabs>
              <w:spacing w:before="0" w:line="240" w:lineRule="atLeast"/>
              <w:rPr>
                <w:rFonts w:ascii="Verdana" w:hAnsi="Verdana"/>
                <w:sz w:val="20"/>
              </w:rPr>
            </w:pPr>
            <w:r>
              <w:rPr>
                <w:rFonts w:ascii="Verdana" w:hAnsi="Verdana"/>
                <w:b/>
                <w:sz w:val="20"/>
              </w:rPr>
              <w:t>Addendum 18 to</w:t>
            </w:r>
            <w:r>
              <w:rPr>
                <w:rFonts w:ascii="Verdana" w:hAnsi="Verdana"/>
                <w:b/>
                <w:sz w:val="20"/>
              </w:rPr>
              <w:br/>
              <w:t xml:space="preserve">Document </w:t>
            </w:r>
            <w:r w:rsidR="00E34A1C">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09D0D8D0" w14:textId="77777777">
        <w:trPr>
          <w:cantSplit/>
          <w:trHeight w:val="23"/>
        </w:trPr>
        <w:tc>
          <w:tcPr>
            <w:tcW w:w="6911" w:type="dxa"/>
            <w:shd w:val="clear" w:color="auto" w:fill="auto"/>
          </w:tcPr>
          <w:p w14:paraId="1E1369C5"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69CD7365"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25 June 2019</w:t>
            </w:r>
          </w:p>
        </w:tc>
      </w:tr>
      <w:tr w:rsidR="00A066F1" w:rsidRPr="00C324A8" w14:paraId="51C446D7" w14:textId="77777777">
        <w:trPr>
          <w:cantSplit/>
          <w:trHeight w:val="23"/>
        </w:trPr>
        <w:tc>
          <w:tcPr>
            <w:tcW w:w="6911" w:type="dxa"/>
            <w:shd w:val="clear" w:color="auto" w:fill="auto"/>
          </w:tcPr>
          <w:p w14:paraId="2C1A655A"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0BAEF39B"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31B1358" w14:textId="77777777" w:rsidTr="006F1911">
        <w:trPr>
          <w:cantSplit/>
          <w:trHeight w:val="23"/>
        </w:trPr>
        <w:tc>
          <w:tcPr>
            <w:tcW w:w="10031" w:type="dxa"/>
            <w:gridSpan w:val="2"/>
            <w:shd w:val="clear" w:color="auto" w:fill="auto"/>
          </w:tcPr>
          <w:p w14:paraId="71DE9585" w14:textId="77777777" w:rsidR="00A066F1" w:rsidRPr="00C324A8" w:rsidRDefault="00A066F1" w:rsidP="00A066F1">
            <w:pPr>
              <w:tabs>
                <w:tab w:val="left" w:pos="993"/>
              </w:tabs>
              <w:spacing w:before="0"/>
              <w:rPr>
                <w:rFonts w:ascii="Verdana" w:hAnsi="Verdana"/>
                <w:b/>
                <w:sz w:val="20"/>
              </w:rPr>
            </w:pPr>
          </w:p>
        </w:tc>
      </w:tr>
      <w:tr w:rsidR="00E55816" w:rsidRPr="00C324A8" w14:paraId="65D0C577" w14:textId="77777777" w:rsidTr="006F1911">
        <w:trPr>
          <w:cantSplit/>
          <w:trHeight w:val="23"/>
        </w:trPr>
        <w:tc>
          <w:tcPr>
            <w:tcW w:w="10031" w:type="dxa"/>
            <w:gridSpan w:val="2"/>
            <w:shd w:val="clear" w:color="auto" w:fill="auto"/>
          </w:tcPr>
          <w:p w14:paraId="40C1CC8B" w14:textId="77777777" w:rsidR="00E55816" w:rsidRDefault="00884D60" w:rsidP="00E55816">
            <w:pPr>
              <w:pStyle w:val="Source"/>
            </w:pPr>
            <w:r>
              <w:t>European Common Proposals</w:t>
            </w:r>
          </w:p>
        </w:tc>
      </w:tr>
      <w:tr w:rsidR="00E55816" w:rsidRPr="00C324A8" w14:paraId="13E07DCE" w14:textId="77777777" w:rsidTr="006F1911">
        <w:trPr>
          <w:cantSplit/>
          <w:trHeight w:val="23"/>
        </w:trPr>
        <w:tc>
          <w:tcPr>
            <w:tcW w:w="10031" w:type="dxa"/>
            <w:gridSpan w:val="2"/>
            <w:shd w:val="clear" w:color="auto" w:fill="auto"/>
          </w:tcPr>
          <w:p w14:paraId="15345653" w14:textId="77777777" w:rsidR="00E55816" w:rsidRDefault="007D5320" w:rsidP="00E55816">
            <w:pPr>
              <w:pStyle w:val="Title1"/>
            </w:pPr>
            <w:r>
              <w:t>Proposals for the work of the conference</w:t>
            </w:r>
          </w:p>
        </w:tc>
      </w:tr>
      <w:tr w:rsidR="00E55816" w:rsidRPr="00C324A8" w14:paraId="0C9F982D" w14:textId="77777777" w:rsidTr="006F1911">
        <w:trPr>
          <w:cantSplit/>
          <w:trHeight w:val="23"/>
        </w:trPr>
        <w:tc>
          <w:tcPr>
            <w:tcW w:w="10031" w:type="dxa"/>
            <w:gridSpan w:val="2"/>
            <w:shd w:val="clear" w:color="auto" w:fill="auto"/>
          </w:tcPr>
          <w:p w14:paraId="2646FE89" w14:textId="77777777" w:rsidR="00E55816" w:rsidRDefault="00E55816" w:rsidP="00E55816">
            <w:pPr>
              <w:pStyle w:val="Title2"/>
            </w:pPr>
          </w:p>
        </w:tc>
      </w:tr>
      <w:tr w:rsidR="00A538A6" w:rsidRPr="00C324A8" w14:paraId="7AA81CE1" w14:textId="77777777" w:rsidTr="006F1911">
        <w:trPr>
          <w:cantSplit/>
          <w:trHeight w:val="23"/>
        </w:trPr>
        <w:tc>
          <w:tcPr>
            <w:tcW w:w="10031" w:type="dxa"/>
            <w:gridSpan w:val="2"/>
            <w:shd w:val="clear" w:color="auto" w:fill="auto"/>
          </w:tcPr>
          <w:p w14:paraId="619DB7FC" w14:textId="77777777" w:rsidR="00A538A6" w:rsidRDefault="004B13CB" w:rsidP="004B13CB">
            <w:pPr>
              <w:pStyle w:val="Agendaitem"/>
            </w:pPr>
            <w:r>
              <w:t>Agenda item 4</w:t>
            </w:r>
          </w:p>
        </w:tc>
      </w:tr>
    </w:tbl>
    <w:bookmarkEnd w:id="7"/>
    <w:bookmarkEnd w:id="8"/>
    <w:p w14:paraId="372E9B32" w14:textId="77777777" w:rsidR="006F1911" w:rsidRDefault="006F1911" w:rsidP="006F1911">
      <w:pPr>
        <w:overflowPunct/>
        <w:autoSpaceDE/>
        <w:autoSpaceDN/>
        <w:adjustRightInd/>
        <w:textAlignment w:val="auto"/>
        <w:rPr>
          <w:lang w:val="en-US"/>
        </w:rPr>
      </w:pPr>
      <w:r w:rsidRPr="00656311">
        <w:rPr>
          <w:lang w:val="en-US"/>
        </w:rPr>
        <w:t>4</w:t>
      </w:r>
      <w:r w:rsidRPr="00656311">
        <w:rPr>
          <w:lang w:val="en-US"/>
        </w:rPr>
        <w:tab/>
        <w:t xml:space="preserve">in accordance with Resolution </w:t>
      </w:r>
      <w:r w:rsidRPr="00656311">
        <w:rPr>
          <w:b/>
          <w:bCs/>
          <w:lang w:val="en-US"/>
        </w:rPr>
        <w:t>95 (Rev.WRC-07)</w:t>
      </w:r>
      <w:r w:rsidRPr="00656311">
        <w:rPr>
          <w:lang w:val="en-US"/>
        </w:rPr>
        <w:t>, to review the resolutions and recommendations of previous conferences with a view to their possible revision, replacement or abrogation;</w:t>
      </w:r>
    </w:p>
    <w:p w14:paraId="12049972" w14:textId="77777777" w:rsidR="006F1911" w:rsidRPr="00C22126" w:rsidRDefault="006F1911" w:rsidP="006F1911">
      <w:pPr>
        <w:pStyle w:val="Headingb"/>
        <w:rPr>
          <w:lang w:val="en-GB"/>
        </w:rPr>
      </w:pPr>
      <w:r w:rsidRPr="00C22126">
        <w:rPr>
          <w:lang w:val="en-GB"/>
        </w:rPr>
        <w:t>Introduction</w:t>
      </w:r>
    </w:p>
    <w:p w14:paraId="557F5A71" w14:textId="77777777" w:rsidR="006F1911" w:rsidRDefault="006F1911" w:rsidP="006F1911">
      <w:r w:rsidRPr="006F1911">
        <w:t>The review of Resolutions and Recommendations of previous Conferences is a standing agenda item. Based on membership proposals</w:t>
      </w:r>
      <w:r>
        <w:t>,</w:t>
      </w:r>
      <w:r w:rsidRPr="006F1911">
        <w:t xml:space="preserve"> WRC-19 shall conclude on whether there is a need for any modification or suppression of Resolutions or Recommendations from previous Conferences. </w:t>
      </w:r>
    </w:p>
    <w:p w14:paraId="11BD8B74" w14:textId="77777777" w:rsidR="006F1911" w:rsidRDefault="006F1911" w:rsidP="006F1911">
      <w:r w:rsidRPr="006F1911">
        <w:t>CEPT reviewed Resolutions and Recommendations of previous conferences and concluded to make proposals for modification, suppression or reasoned decision to abstain from changes as follows.</w:t>
      </w:r>
    </w:p>
    <w:p w14:paraId="2F9B91EC" w14:textId="77777777" w:rsidR="006F1911" w:rsidRPr="00EC5386" w:rsidRDefault="006F1911" w:rsidP="006F1911">
      <w:pPr>
        <w:pStyle w:val="Headingb"/>
      </w:pPr>
      <w:proofErr w:type="spellStart"/>
      <w:r>
        <w:t>Proposals</w:t>
      </w:r>
      <w:proofErr w:type="spellEnd"/>
    </w:p>
    <w:p w14:paraId="7E39C7B9"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09AFFEDE" w14:textId="77777777" w:rsidR="006F1911" w:rsidRDefault="006F1911" w:rsidP="006F1911">
      <w:pPr>
        <w:pStyle w:val="ArtNo"/>
        <w:spacing w:before="0"/>
        <w:rPr>
          <w:lang w:val="en-AU"/>
        </w:rPr>
      </w:pPr>
      <w:bookmarkStart w:id="9" w:name="_Toc451865291"/>
      <w:r w:rsidRPr="006D07BF">
        <w:lastRenderedPageBreak/>
        <w:t>ARTICLE</w:t>
      </w:r>
      <w:r>
        <w:rPr>
          <w:lang w:val="en-AU"/>
        </w:rPr>
        <w:t xml:space="preserve"> </w:t>
      </w:r>
      <w:r>
        <w:rPr>
          <w:rStyle w:val="href"/>
          <w:rFonts w:eastAsiaTheme="majorEastAsia"/>
          <w:color w:val="000000"/>
          <w:lang w:val="en-AU"/>
        </w:rPr>
        <w:t>5</w:t>
      </w:r>
      <w:bookmarkEnd w:id="9"/>
    </w:p>
    <w:p w14:paraId="3FD14B76" w14:textId="77777777" w:rsidR="006F1911" w:rsidRDefault="006F1911" w:rsidP="006F1911">
      <w:pPr>
        <w:pStyle w:val="Arttitle"/>
        <w:rPr>
          <w:lang w:val="en-US"/>
        </w:rPr>
      </w:pPr>
      <w:bookmarkStart w:id="10" w:name="_Toc327956583"/>
      <w:bookmarkStart w:id="11" w:name="_Toc451865292"/>
      <w:r w:rsidRPr="006D07BF">
        <w:t>Frequency</w:t>
      </w:r>
      <w:r>
        <w:t xml:space="preserve"> allocations</w:t>
      </w:r>
      <w:bookmarkEnd w:id="10"/>
      <w:bookmarkEnd w:id="11"/>
    </w:p>
    <w:p w14:paraId="5B48CC47" w14:textId="77777777" w:rsidR="006F1911" w:rsidRPr="00B25B23" w:rsidRDefault="006F1911" w:rsidP="006F1911">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12D1948A" w14:textId="566AC8B3" w:rsidR="00D27036" w:rsidRDefault="006F1911">
      <w:pPr>
        <w:pStyle w:val="Proposal"/>
      </w:pPr>
      <w:r>
        <w:t>MOD</w:t>
      </w:r>
      <w:r>
        <w:tab/>
        <w:t>EUR/</w:t>
      </w:r>
      <w:r w:rsidR="00E34A1C">
        <w:t>16</w:t>
      </w:r>
      <w:r>
        <w:t>A18/1</w:t>
      </w:r>
    </w:p>
    <w:p w14:paraId="0D3C3652" w14:textId="77777777" w:rsidR="006F1911" w:rsidRPr="002A0BB7" w:rsidRDefault="006F1911" w:rsidP="006F1911">
      <w:pPr>
        <w:pStyle w:val="Note"/>
      </w:pPr>
      <w:r w:rsidRPr="00B42EF6">
        <w:rPr>
          <w:rStyle w:val="Artdef"/>
        </w:rPr>
        <w:t>5.134</w:t>
      </w:r>
      <w:r w:rsidRPr="00FB200C">
        <w:tab/>
      </w:r>
      <w:r>
        <w:t>The use of the bands 5</w:t>
      </w:r>
      <w:r w:rsidRPr="007162B5">
        <w:t> </w:t>
      </w:r>
      <w:r>
        <w:t>900-5</w:t>
      </w:r>
      <w:r w:rsidRPr="007162B5">
        <w:t> </w:t>
      </w:r>
      <w:r>
        <w:t>950 kHz, 7</w:t>
      </w:r>
      <w:r w:rsidRPr="007162B5">
        <w:t> </w:t>
      </w:r>
      <w:r>
        <w:t>300-7</w:t>
      </w:r>
      <w:r w:rsidRPr="007162B5">
        <w:t> </w:t>
      </w:r>
      <w:r>
        <w:t>350 kHz, 9</w:t>
      </w:r>
      <w:r w:rsidRPr="007162B5">
        <w:t> </w:t>
      </w:r>
      <w:r>
        <w:t>400-9</w:t>
      </w:r>
      <w:r w:rsidRPr="007162B5">
        <w:t> </w:t>
      </w:r>
      <w:r>
        <w:t>500 kHz, 11</w:t>
      </w:r>
      <w:r w:rsidRPr="007162B5">
        <w:t> </w:t>
      </w:r>
      <w:r>
        <w:t>600-11</w:t>
      </w:r>
      <w:r w:rsidRPr="007162B5">
        <w:t> </w:t>
      </w:r>
      <w:r>
        <w:t>650 kHz, 12</w:t>
      </w:r>
      <w:r w:rsidRPr="007162B5">
        <w:t> </w:t>
      </w:r>
      <w:r>
        <w:t>050</w:t>
      </w:r>
      <w:r>
        <w:noBreakHyphen/>
        <w:t>12</w:t>
      </w:r>
      <w:r w:rsidRPr="007162B5">
        <w:t> </w:t>
      </w:r>
      <w:r>
        <w:t>100 kHz, 13</w:t>
      </w:r>
      <w:r w:rsidRPr="007162B5">
        <w:t> </w:t>
      </w:r>
      <w:r>
        <w:t>570-13</w:t>
      </w:r>
      <w:r w:rsidRPr="007162B5">
        <w:t> </w:t>
      </w:r>
      <w:r>
        <w:t>600 kHz, 13</w:t>
      </w:r>
      <w:r w:rsidRPr="007162B5">
        <w:t> </w:t>
      </w:r>
      <w:r>
        <w:t>800-13</w:t>
      </w:r>
      <w:r w:rsidRPr="007162B5">
        <w:t> </w:t>
      </w:r>
      <w:r>
        <w:t>870 kHz, 15</w:t>
      </w:r>
      <w:r w:rsidRPr="007162B5">
        <w:t> </w:t>
      </w:r>
      <w:r>
        <w:t>600-15</w:t>
      </w:r>
      <w:r w:rsidRPr="007162B5">
        <w:t> </w:t>
      </w:r>
      <w:r>
        <w:t>800 kHz, 17</w:t>
      </w:r>
      <w:r w:rsidRPr="007162B5">
        <w:t> </w:t>
      </w:r>
      <w:r>
        <w:t>480-17</w:t>
      </w:r>
      <w:r w:rsidRPr="007162B5">
        <w:t> </w:t>
      </w:r>
      <w:r>
        <w:t>550 kHz and 18</w:t>
      </w:r>
      <w:r w:rsidRPr="007162B5">
        <w:t> </w:t>
      </w:r>
      <w:r>
        <w:t>900</w:t>
      </w:r>
      <w:r>
        <w:noBreakHyphen/>
        <w:t>19</w:t>
      </w:r>
      <w:r w:rsidRPr="007162B5">
        <w:t> </w:t>
      </w:r>
      <w:r>
        <w:t xml:space="preserve">020 kHz by the broadcasting service is subject to the application of the procedure of Article </w:t>
      </w:r>
      <w:r w:rsidRPr="00C11011">
        <w:rPr>
          <w:rStyle w:val="ArtrefBold"/>
        </w:rPr>
        <w:t>12</w:t>
      </w:r>
      <w:r>
        <w:t>. Administrations are encouraged to use these bands to facilitate the introduction of digitally modulated emissions in accordance with the provisions of Resolution </w:t>
      </w:r>
      <w:r w:rsidRPr="00213A5D">
        <w:rPr>
          <w:b/>
          <w:bCs/>
        </w:rPr>
        <w:t xml:space="preserve">517 </w:t>
      </w:r>
      <w:r w:rsidRPr="00D51A62">
        <w:rPr>
          <w:b/>
          <w:bCs/>
        </w:rPr>
        <w:t>(Rev.WRC</w:t>
      </w:r>
      <w:r w:rsidRPr="00D51A62">
        <w:rPr>
          <w:b/>
          <w:bCs/>
        </w:rPr>
        <w:noBreakHyphen/>
      </w:r>
      <w:del w:id="12" w:author="Author">
        <w:r w:rsidRPr="00D51A62" w:rsidDel="00845367">
          <w:rPr>
            <w:b/>
            <w:bCs/>
          </w:rPr>
          <w:delText>07</w:delText>
        </w:r>
      </w:del>
      <w:ins w:id="13" w:author="Author">
        <w:r w:rsidRPr="00D51A62">
          <w:rPr>
            <w:b/>
            <w:bCs/>
          </w:rPr>
          <w:t>15</w:t>
        </w:r>
      </w:ins>
      <w:r w:rsidRPr="00D51A62">
        <w:rPr>
          <w:b/>
          <w:bCs/>
        </w:rPr>
        <w:t>)</w:t>
      </w:r>
      <w:del w:id="14" w:author="Author">
        <w:r w:rsidRPr="00D51A62" w:rsidDel="00845367">
          <w:rPr>
            <w:rStyle w:val="FootnoteReference"/>
            <w:b/>
            <w:bCs/>
          </w:rPr>
          <w:footnoteReference w:customMarkFollows="1" w:id="1"/>
          <w:delText>*</w:delText>
        </w:r>
      </w:del>
      <w:r w:rsidRPr="00D51A62">
        <w:t>.</w:t>
      </w:r>
      <w:r w:rsidRPr="00D51A62">
        <w:rPr>
          <w:sz w:val="16"/>
        </w:rPr>
        <w:t>     (WRC-</w:t>
      </w:r>
      <w:del w:id="17" w:author="Author">
        <w:r w:rsidRPr="00D51A62" w:rsidDel="00BA6CE0">
          <w:rPr>
            <w:sz w:val="16"/>
          </w:rPr>
          <w:delText>07</w:delText>
        </w:r>
      </w:del>
      <w:ins w:id="18" w:author="Author">
        <w:r w:rsidRPr="00D51A62">
          <w:rPr>
            <w:sz w:val="16"/>
          </w:rPr>
          <w:t>19</w:t>
        </w:r>
      </w:ins>
      <w:r w:rsidRPr="00D51A62">
        <w:rPr>
          <w:sz w:val="16"/>
        </w:rPr>
        <w:t>)</w:t>
      </w:r>
    </w:p>
    <w:p w14:paraId="59FCA681" w14:textId="77777777" w:rsidR="00D27036" w:rsidRDefault="006F1911">
      <w:pPr>
        <w:pStyle w:val="Reasons"/>
      </w:pPr>
      <w:r>
        <w:rPr>
          <w:b/>
        </w:rPr>
        <w:t>Reasons:</w:t>
      </w:r>
      <w:r>
        <w:tab/>
      </w:r>
      <w:r w:rsidRPr="006F1911">
        <w:t>Resolution</w:t>
      </w:r>
      <w:r w:rsidR="00702B7E">
        <w:t xml:space="preserve"> </w:t>
      </w:r>
      <w:r w:rsidR="00702B7E">
        <w:rPr>
          <w:b/>
        </w:rPr>
        <w:t>517</w:t>
      </w:r>
      <w:r w:rsidRPr="006F1911">
        <w:t xml:space="preserve"> </w:t>
      </w:r>
      <w:r w:rsidR="00702B7E">
        <w:t>was revised by WRC-15</w:t>
      </w:r>
      <w:r w:rsidRPr="006F1911">
        <w:t>.</w:t>
      </w:r>
    </w:p>
    <w:p w14:paraId="4C8C7DFA" w14:textId="451A0940" w:rsidR="00D27036" w:rsidRDefault="006F1911">
      <w:pPr>
        <w:pStyle w:val="Proposal"/>
      </w:pPr>
      <w:r>
        <w:t>MOD</w:t>
      </w:r>
      <w:r>
        <w:tab/>
        <w:t>EUR/</w:t>
      </w:r>
      <w:r w:rsidR="00E34A1C">
        <w:t>16</w:t>
      </w:r>
      <w:r>
        <w:t>A18/2</w:t>
      </w:r>
    </w:p>
    <w:p w14:paraId="44C9B4DD" w14:textId="77777777" w:rsidR="006F1911" w:rsidRPr="00EC683E" w:rsidRDefault="006F1911" w:rsidP="006F1911">
      <w:pPr>
        <w:pStyle w:val="Note"/>
      </w:pPr>
      <w:r w:rsidRPr="005847C0">
        <w:rPr>
          <w:rStyle w:val="Artdef"/>
        </w:rPr>
        <w:t>5.516B</w:t>
      </w:r>
      <w:r w:rsidRPr="005847C0">
        <w:rPr>
          <w:rStyle w:val="Artdef"/>
        </w:rPr>
        <w:tab/>
      </w:r>
      <w:proofErr w:type="gramStart"/>
      <w:r w:rsidRPr="00F038D2">
        <w:rPr>
          <w:lang w:val="en-AU"/>
        </w:rPr>
        <w:t>The</w:t>
      </w:r>
      <w:proofErr w:type="gramEnd"/>
      <w:r>
        <w:rPr>
          <w:lang w:val="en-AU"/>
        </w:rPr>
        <w:t xml:space="preserve"> following bands are identified for use by high-density applications in the fixed-satellite service:</w:t>
      </w:r>
    </w:p>
    <w:p w14:paraId="092C6259" w14:textId="77777777" w:rsidR="006F1911" w:rsidRPr="00F52854" w:rsidRDefault="006F1911" w:rsidP="006F1911">
      <w:pPr>
        <w:pStyle w:val="Note"/>
        <w:tabs>
          <w:tab w:val="left" w:pos="3119"/>
        </w:tabs>
      </w:pPr>
      <w:r>
        <w:tab/>
      </w:r>
      <w:r w:rsidRPr="00F52854">
        <w:tab/>
        <w:t>17.3-17.7 GHz</w:t>
      </w:r>
      <w:r w:rsidRPr="00F52854">
        <w:tab/>
        <w:t>(space-to-Earth) in Region 1,</w:t>
      </w:r>
    </w:p>
    <w:p w14:paraId="06C59E91" w14:textId="77777777" w:rsidR="006F1911" w:rsidRPr="00F52854" w:rsidRDefault="006F1911" w:rsidP="006F1911">
      <w:pPr>
        <w:pStyle w:val="Note"/>
        <w:tabs>
          <w:tab w:val="left" w:pos="3119"/>
        </w:tabs>
      </w:pPr>
      <w:r w:rsidRPr="00F52854">
        <w:tab/>
      </w:r>
      <w:r>
        <w:tab/>
      </w:r>
      <w:r w:rsidRPr="00F52854">
        <w:t>18.3-19.3 GHz</w:t>
      </w:r>
      <w:r w:rsidRPr="00F52854">
        <w:tab/>
        <w:t>(space-to-Earth) in Region 2,</w:t>
      </w:r>
    </w:p>
    <w:p w14:paraId="6660D6EC" w14:textId="77777777" w:rsidR="006F1911" w:rsidRPr="00F52854" w:rsidRDefault="006F1911" w:rsidP="006F1911">
      <w:pPr>
        <w:pStyle w:val="Note"/>
        <w:tabs>
          <w:tab w:val="left" w:pos="3119"/>
        </w:tabs>
      </w:pPr>
      <w:r>
        <w:tab/>
      </w:r>
      <w:r w:rsidRPr="00F52854">
        <w:tab/>
        <w:t>19.7-20.2 GHz</w:t>
      </w:r>
      <w:r w:rsidRPr="00F52854">
        <w:tab/>
        <w:t>(space-to-Earth) in all Regions,</w:t>
      </w:r>
    </w:p>
    <w:p w14:paraId="2C22090E" w14:textId="1B5BDE8D" w:rsidR="006F1911" w:rsidRPr="00F52854" w:rsidRDefault="006F1911" w:rsidP="006F1911">
      <w:pPr>
        <w:pStyle w:val="Note"/>
        <w:tabs>
          <w:tab w:val="left" w:pos="3119"/>
        </w:tabs>
      </w:pPr>
      <w:r>
        <w:tab/>
      </w:r>
      <w:r>
        <w:tab/>
        <w:t>39.5-40 GHz</w:t>
      </w:r>
      <w:r w:rsidRPr="00F52854">
        <w:tab/>
        <w:t>(space-to-Earth) in Region 1,</w:t>
      </w:r>
    </w:p>
    <w:p w14:paraId="30C23873" w14:textId="2E75784D" w:rsidR="006F1911" w:rsidRPr="00F52854" w:rsidRDefault="006F1911" w:rsidP="006F1911">
      <w:pPr>
        <w:pStyle w:val="Note"/>
        <w:tabs>
          <w:tab w:val="left" w:pos="3119"/>
        </w:tabs>
      </w:pPr>
      <w:r>
        <w:tab/>
      </w:r>
      <w:r>
        <w:tab/>
        <w:t>40-40.5 GHz</w:t>
      </w:r>
      <w:r w:rsidRPr="00F52854">
        <w:tab/>
        <w:t>(space-to-Earth) in all Regions,</w:t>
      </w:r>
    </w:p>
    <w:p w14:paraId="25FC6FDE" w14:textId="6B94FAD6" w:rsidR="006F1911" w:rsidRPr="00F52854" w:rsidRDefault="006F1911" w:rsidP="006F1911">
      <w:pPr>
        <w:pStyle w:val="Note"/>
        <w:tabs>
          <w:tab w:val="left" w:pos="3119"/>
        </w:tabs>
      </w:pPr>
      <w:r>
        <w:tab/>
      </w:r>
      <w:r>
        <w:tab/>
        <w:t>40.5-42 GHz</w:t>
      </w:r>
      <w:r w:rsidRPr="00F52854">
        <w:tab/>
        <w:t>(space-to-Earth) in Region 2,</w:t>
      </w:r>
    </w:p>
    <w:p w14:paraId="605C5430" w14:textId="77777777" w:rsidR="006F1911" w:rsidRPr="00F52854" w:rsidRDefault="006F1911" w:rsidP="006F1911">
      <w:pPr>
        <w:pStyle w:val="Note"/>
        <w:tabs>
          <w:tab w:val="left" w:pos="3119"/>
        </w:tabs>
      </w:pPr>
      <w:r>
        <w:tab/>
      </w:r>
      <w:r w:rsidRPr="00F52854">
        <w:tab/>
        <w:t>47.5-47.9 GHz</w:t>
      </w:r>
      <w:r w:rsidRPr="00F52854">
        <w:tab/>
        <w:t>(space-to-Earth) in Region 1,</w:t>
      </w:r>
    </w:p>
    <w:p w14:paraId="5116ACA6" w14:textId="77777777" w:rsidR="006F1911" w:rsidRPr="00F52854" w:rsidRDefault="006F1911" w:rsidP="006F1911">
      <w:pPr>
        <w:pStyle w:val="Note"/>
        <w:tabs>
          <w:tab w:val="left" w:pos="3119"/>
        </w:tabs>
      </w:pPr>
      <w:r w:rsidRPr="00F52854">
        <w:tab/>
      </w:r>
      <w:r>
        <w:tab/>
      </w:r>
      <w:r w:rsidRPr="00F52854">
        <w:t>48.2-48.54 GHz</w:t>
      </w:r>
      <w:r w:rsidRPr="00F52854">
        <w:tab/>
        <w:t>(space-to-Earth) in Region 1,</w:t>
      </w:r>
    </w:p>
    <w:p w14:paraId="6DEA35C4" w14:textId="77777777" w:rsidR="006F1911" w:rsidRPr="00F52854" w:rsidRDefault="006F1911" w:rsidP="006F1911">
      <w:pPr>
        <w:pStyle w:val="Note"/>
        <w:tabs>
          <w:tab w:val="left" w:pos="3119"/>
        </w:tabs>
      </w:pPr>
      <w:r>
        <w:tab/>
      </w:r>
      <w:r w:rsidRPr="00F52854">
        <w:tab/>
        <w:t>49.44-50.2 GHz</w:t>
      </w:r>
      <w:r w:rsidRPr="00F52854">
        <w:tab/>
        <w:t>(space-to-Earth) in Region 1,</w:t>
      </w:r>
    </w:p>
    <w:p w14:paraId="4D1D9BC2" w14:textId="77777777" w:rsidR="006F1911" w:rsidRPr="00F52854" w:rsidRDefault="006F1911" w:rsidP="006F1911">
      <w:pPr>
        <w:pStyle w:val="Note"/>
        <w:tabs>
          <w:tab w:val="left" w:pos="3119"/>
        </w:tabs>
      </w:pPr>
      <w:r w:rsidRPr="00F52854">
        <w:tab/>
      </w:r>
      <w:r>
        <w:tab/>
      </w:r>
      <w:r w:rsidRPr="00F52854">
        <w:t>and</w:t>
      </w:r>
    </w:p>
    <w:p w14:paraId="03ED4F8D" w14:textId="77777777" w:rsidR="006F1911" w:rsidRPr="00F52854" w:rsidRDefault="006F1911" w:rsidP="006F1911">
      <w:pPr>
        <w:pStyle w:val="Note"/>
        <w:tabs>
          <w:tab w:val="left" w:pos="3119"/>
        </w:tabs>
      </w:pPr>
      <w:r>
        <w:tab/>
      </w:r>
      <w:r w:rsidRPr="00F52854">
        <w:tab/>
        <w:t>27.5-27.82 GHz</w:t>
      </w:r>
      <w:r w:rsidRPr="00F52854">
        <w:tab/>
        <w:t>(Earth-to-space) in Region 1,</w:t>
      </w:r>
    </w:p>
    <w:p w14:paraId="4211812E" w14:textId="77777777" w:rsidR="006F1911" w:rsidRPr="00F52854" w:rsidRDefault="006F1911" w:rsidP="006F1911">
      <w:pPr>
        <w:pStyle w:val="Note"/>
        <w:tabs>
          <w:tab w:val="left" w:pos="3119"/>
        </w:tabs>
      </w:pPr>
      <w:r w:rsidRPr="00F52854">
        <w:tab/>
      </w:r>
      <w:r>
        <w:tab/>
      </w:r>
      <w:r w:rsidRPr="00F52854">
        <w:t>28.35-28.45 GHz</w:t>
      </w:r>
      <w:r w:rsidRPr="00F52854">
        <w:tab/>
        <w:t>(Earth-to-space) in Region 2,</w:t>
      </w:r>
    </w:p>
    <w:p w14:paraId="34959AF4" w14:textId="77777777" w:rsidR="006F1911" w:rsidRPr="00F52854" w:rsidRDefault="006F1911" w:rsidP="006F1911">
      <w:pPr>
        <w:pStyle w:val="Note"/>
        <w:tabs>
          <w:tab w:val="left" w:pos="3119"/>
        </w:tabs>
      </w:pPr>
      <w:r>
        <w:tab/>
      </w:r>
      <w:r w:rsidRPr="00F52854">
        <w:tab/>
        <w:t>28.45-28.94 GHz</w:t>
      </w:r>
      <w:r w:rsidRPr="00F52854">
        <w:tab/>
        <w:t>(Earth-to-space) in all Regions,</w:t>
      </w:r>
    </w:p>
    <w:p w14:paraId="6A6642ED" w14:textId="77777777" w:rsidR="006F1911" w:rsidRPr="00F52854" w:rsidRDefault="006F1911" w:rsidP="006F1911">
      <w:pPr>
        <w:pStyle w:val="Note"/>
        <w:tabs>
          <w:tab w:val="left" w:pos="3119"/>
        </w:tabs>
      </w:pPr>
      <w:r w:rsidRPr="00F52854">
        <w:tab/>
      </w:r>
      <w:r>
        <w:tab/>
      </w:r>
      <w:r w:rsidRPr="00F52854">
        <w:t>28.94-29.1 GHz</w:t>
      </w:r>
      <w:r w:rsidRPr="00F52854">
        <w:tab/>
        <w:t>(Earth-to-space) in Region 2 and 3,</w:t>
      </w:r>
    </w:p>
    <w:p w14:paraId="70227874" w14:textId="77777777" w:rsidR="006F1911" w:rsidRPr="00F52854" w:rsidRDefault="006F1911" w:rsidP="006F1911">
      <w:pPr>
        <w:pStyle w:val="Note"/>
        <w:tabs>
          <w:tab w:val="left" w:pos="3119"/>
        </w:tabs>
      </w:pPr>
      <w:r>
        <w:tab/>
      </w:r>
      <w:r w:rsidRPr="00F52854">
        <w:tab/>
        <w:t>29.25-29.46 GHz</w:t>
      </w:r>
      <w:r w:rsidRPr="00F52854">
        <w:tab/>
        <w:t>(Earth-to-space) in Region 2,</w:t>
      </w:r>
    </w:p>
    <w:p w14:paraId="7573EBBB" w14:textId="77777777" w:rsidR="006F1911" w:rsidRPr="00F52854" w:rsidRDefault="006F1911" w:rsidP="006F1911">
      <w:pPr>
        <w:pStyle w:val="Note"/>
        <w:tabs>
          <w:tab w:val="left" w:pos="3119"/>
        </w:tabs>
      </w:pPr>
      <w:r w:rsidRPr="00F52854">
        <w:lastRenderedPageBreak/>
        <w:tab/>
      </w:r>
      <w:r>
        <w:tab/>
      </w:r>
      <w:r w:rsidRPr="00F52854">
        <w:t>29.46-30 GHz</w:t>
      </w:r>
      <w:r w:rsidRPr="00F52854">
        <w:tab/>
        <w:t>(Earth-to-space) in all Regions,</w:t>
      </w:r>
    </w:p>
    <w:p w14:paraId="7B274CDB" w14:textId="77777777" w:rsidR="006F1911" w:rsidRPr="00F038D2" w:rsidRDefault="006F1911" w:rsidP="006F1911">
      <w:pPr>
        <w:pStyle w:val="Note"/>
        <w:tabs>
          <w:tab w:val="left" w:pos="3119"/>
        </w:tabs>
      </w:pPr>
      <w:r w:rsidRPr="00F038D2">
        <w:tab/>
      </w:r>
      <w:r w:rsidRPr="00F038D2">
        <w:tab/>
        <w:t>48.2-50.2 GHz</w:t>
      </w:r>
      <w:r w:rsidRPr="00F038D2">
        <w:tab/>
        <w:t>(Earth-to-space) in Region 2.</w:t>
      </w:r>
    </w:p>
    <w:p w14:paraId="2DBC6B5D" w14:textId="77777777" w:rsidR="006F1911" w:rsidRDefault="006F1911">
      <w:pPr>
        <w:pStyle w:val="Note"/>
        <w:rPr>
          <w:lang w:val="en-AU"/>
        </w:rPr>
      </w:pPr>
      <w:r>
        <w:rPr>
          <w:lang w:val="en-AU"/>
        </w:rPr>
        <w:tab/>
      </w:r>
      <w:r>
        <w:rPr>
          <w:lang w:val="en-AU"/>
        </w:rPr>
        <w:tab/>
        <w:t xml:space="preserve">This identification does not preclude the use of these bands by other fixed-satellite service applications or by other services to which these bands are allocated on a co-primary basis and does not establish priority in these Radio Regulations among users of the bands. </w:t>
      </w:r>
      <w:r w:rsidRPr="00F52854">
        <w:t>Administrations</w:t>
      </w:r>
      <w:r>
        <w:rPr>
          <w:lang w:val="en-AU"/>
        </w:rPr>
        <w:t xml:space="preserve"> should take this into account when considering regulatory provisions in relation to these bands. </w:t>
      </w:r>
      <w:r w:rsidRPr="00D51A62">
        <w:rPr>
          <w:lang w:val="en-AU"/>
        </w:rPr>
        <w:t>See Resolution </w:t>
      </w:r>
      <w:r w:rsidRPr="00D51A62">
        <w:rPr>
          <w:b/>
          <w:bCs/>
          <w:lang w:val="en-AU"/>
        </w:rPr>
        <w:t>143</w:t>
      </w:r>
      <w:r w:rsidRPr="00D51A62" w:rsidDel="007D1686">
        <w:rPr>
          <w:b/>
          <w:bCs/>
          <w:lang w:val="en-AU"/>
        </w:rPr>
        <w:t xml:space="preserve"> </w:t>
      </w:r>
      <w:r w:rsidRPr="00D51A62">
        <w:rPr>
          <w:b/>
          <w:bCs/>
          <w:lang w:val="en-AU"/>
        </w:rPr>
        <w:t>(</w:t>
      </w:r>
      <w:ins w:id="19" w:author="Author">
        <w:r w:rsidR="00702B7E" w:rsidRPr="00D51A62">
          <w:rPr>
            <w:b/>
            <w:szCs w:val="24"/>
          </w:rPr>
          <w:t>R</w:t>
        </w:r>
      </w:ins>
      <w:ins w:id="20" w:author="CEPT" w:date="2019-07-04T18:56:00Z">
        <w:r w:rsidR="000C2761">
          <w:rPr>
            <w:b/>
            <w:szCs w:val="24"/>
          </w:rPr>
          <w:t>ev</w:t>
        </w:r>
      </w:ins>
      <w:ins w:id="21" w:author="Author">
        <w:r w:rsidR="00702B7E" w:rsidRPr="00D51A62">
          <w:rPr>
            <w:b/>
            <w:szCs w:val="24"/>
          </w:rPr>
          <w:t>.</w:t>
        </w:r>
      </w:ins>
      <w:r w:rsidRPr="00D51A62">
        <w:rPr>
          <w:b/>
          <w:bCs/>
          <w:lang w:val="en-AU"/>
        </w:rPr>
        <w:t>WRC</w:t>
      </w:r>
      <w:r w:rsidRPr="00D51A62">
        <w:rPr>
          <w:b/>
          <w:bCs/>
          <w:lang w:val="en-AU"/>
        </w:rPr>
        <w:noBreakHyphen/>
      </w:r>
      <w:ins w:id="22" w:author="Author">
        <w:r w:rsidR="00702B7E" w:rsidRPr="00D51A62">
          <w:rPr>
            <w:b/>
            <w:szCs w:val="24"/>
          </w:rPr>
          <w:t>19</w:t>
        </w:r>
      </w:ins>
      <w:del w:id="23" w:author="Author">
        <w:r w:rsidRPr="00D51A62" w:rsidDel="007D1686">
          <w:rPr>
            <w:b/>
            <w:bCs/>
            <w:lang w:val="en-AU"/>
          </w:rPr>
          <w:delText>03</w:delText>
        </w:r>
      </w:del>
      <w:r w:rsidRPr="00D51A62">
        <w:rPr>
          <w:b/>
          <w:bCs/>
          <w:lang w:val="en-AU"/>
        </w:rPr>
        <w:t>)</w:t>
      </w:r>
      <w:del w:id="24" w:author="Author">
        <w:r w:rsidRPr="00D51A62" w:rsidDel="007D1686">
          <w:rPr>
            <w:rStyle w:val="FootnoteReference"/>
          </w:rPr>
          <w:footnoteReference w:customMarkFollows="1" w:id="2"/>
          <w:delText>*</w:delText>
        </w:r>
        <w:r w:rsidRPr="00D51A62" w:rsidDel="007D1686">
          <w:rPr>
            <w:lang w:val="en-AU"/>
          </w:rPr>
          <w:delText>.</w:delText>
        </w:r>
      </w:del>
      <w:r w:rsidRPr="00D51A62">
        <w:rPr>
          <w:sz w:val="16"/>
        </w:rPr>
        <w:t>     (WRC-</w:t>
      </w:r>
      <w:del w:id="27" w:author="Author">
        <w:r w:rsidRPr="00D51A62" w:rsidDel="00B019BB">
          <w:rPr>
            <w:sz w:val="16"/>
          </w:rPr>
          <w:delText>03</w:delText>
        </w:r>
      </w:del>
      <w:ins w:id="28" w:author="Author">
        <w:r w:rsidRPr="00D51A62">
          <w:rPr>
            <w:sz w:val="16"/>
          </w:rPr>
          <w:t>19</w:t>
        </w:r>
      </w:ins>
      <w:r w:rsidRPr="00D51A62">
        <w:rPr>
          <w:sz w:val="16"/>
        </w:rPr>
        <w:t>)</w:t>
      </w:r>
    </w:p>
    <w:p w14:paraId="306FA7BA" w14:textId="77777777" w:rsidR="00D27036" w:rsidRDefault="006F1911">
      <w:pPr>
        <w:pStyle w:val="Reasons"/>
      </w:pPr>
      <w:r>
        <w:rPr>
          <w:b/>
        </w:rPr>
        <w:t>Reasons:</w:t>
      </w:r>
      <w:r>
        <w:tab/>
      </w:r>
      <w:r w:rsidRPr="00D51A62">
        <w:t xml:space="preserve">Resolution </w:t>
      </w:r>
      <w:r w:rsidR="00702B7E">
        <w:rPr>
          <w:b/>
        </w:rPr>
        <w:t xml:space="preserve">143 </w:t>
      </w:r>
      <w:r w:rsidR="00702B7E">
        <w:t>is proposed for modifications</w:t>
      </w:r>
      <w:r w:rsidRPr="00D51A62">
        <w:t>.</w:t>
      </w:r>
    </w:p>
    <w:p w14:paraId="46825559" w14:textId="77777777" w:rsidR="006F1911" w:rsidRPr="00C22126" w:rsidRDefault="006F1911" w:rsidP="00C22126">
      <w:pPr>
        <w:pStyle w:val="ArtNo"/>
      </w:pPr>
      <w:bookmarkStart w:id="29" w:name="_Toc451865332"/>
      <w:r w:rsidRPr="00C22126">
        <w:t xml:space="preserve">ARTICLE </w:t>
      </w:r>
      <w:r w:rsidRPr="00C22126">
        <w:rPr>
          <w:rStyle w:val="href"/>
        </w:rPr>
        <w:t>22</w:t>
      </w:r>
      <w:bookmarkEnd w:id="29"/>
    </w:p>
    <w:p w14:paraId="11111BD0" w14:textId="77777777" w:rsidR="006F1911" w:rsidRPr="00835A36" w:rsidRDefault="006F1911" w:rsidP="006F1911">
      <w:pPr>
        <w:pStyle w:val="Arttitle"/>
        <w:keepNext w:val="0"/>
        <w:keepLines w:val="0"/>
        <w:rPr>
          <w:rStyle w:val="FootnoteReference"/>
        </w:rPr>
      </w:pPr>
      <w:bookmarkStart w:id="30" w:name="_Toc327956624"/>
      <w:bookmarkStart w:id="31" w:name="_Toc451865333"/>
      <w:r>
        <w:t xml:space="preserve">Space </w:t>
      </w:r>
      <w:r w:rsidRPr="004B214C">
        <w:t>services</w:t>
      </w:r>
      <w:bookmarkEnd w:id="30"/>
      <w:r w:rsidRPr="00985912">
        <w:rPr>
          <w:rStyle w:val="FootnoteReference"/>
          <w:b w:val="0"/>
          <w:bCs/>
        </w:rPr>
        <w:t>1</w:t>
      </w:r>
      <w:bookmarkEnd w:id="31"/>
    </w:p>
    <w:p w14:paraId="5864C44A" w14:textId="77777777" w:rsidR="006F1911" w:rsidRPr="004B214C" w:rsidRDefault="006F1911" w:rsidP="006F1911">
      <w:pPr>
        <w:pStyle w:val="Section1"/>
        <w:keepNext/>
        <w:rPr>
          <w:lang w:val="en-US"/>
        </w:rPr>
      </w:pPr>
      <w:r>
        <w:rPr>
          <w:lang w:val="en-US"/>
        </w:rPr>
        <w:t>Section </w:t>
      </w:r>
      <w:r w:rsidRPr="004B214C">
        <w:rPr>
          <w:lang w:val="en-US"/>
        </w:rPr>
        <w:t xml:space="preserve">II </w:t>
      </w:r>
      <w:r>
        <w:rPr>
          <w:lang w:val="en-US"/>
        </w:rPr>
        <w:t>−</w:t>
      </w:r>
      <w:r w:rsidRPr="004B214C">
        <w:rPr>
          <w:lang w:val="en-US"/>
        </w:rPr>
        <w:t xml:space="preserve"> Control of interference to geostationary-satellite systems</w:t>
      </w:r>
    </w:p>
    <w:p w14:paraId="2CCB40E5" w14:textId="76F9AEB3" w:rsidR="00D27036" w:rsidRDefault="006F1911">
      <w:pPr>
        <w:pStyle w:val="Proposal"/>
      </w:pPr>
      <w:r>
        <w:t>MOD</w:t>
      </w:r>
      <w:r>
        <w:tab/>
        <w:t>EUR/</w:t>
      </w:r>
      <w:r w:rsidR="00E34A1C">
        <w:t>16</w:t>
      </w:r>
      <w:r>
        <w:t>A18/3</w:t>
      </w:r>
    </w:p>
    <w:p w14:paraId="0C856E41" w14:textId="77777777" w:rsidR="006F1911" w:rsidRDefault="006F1911">
      <w:pPr>
        <w:rPr>
          <w:sz w:val="16"/>
          <w:szCs w:val="16"/>
        </w:rPr>
      </w:pPr>
      <w:r w:rsidRPr="00EE0A96">
        <w:rPr>
          <w:rStyle w:val="Artdef"/>
        </w:rPr>
        <w:t>22.5CA</w:t>
      </w:r>
      <w:r w:rsidRPr="00BB7380">
        <w:rPr>
          <w:rStyle w:val="Artdef"/>
        </w:rPr>
        <w:tab/>
      </w:r>
      <w:r w:rsidRPr="00BB7380">
        <w:rPr>
          <w:rStyle w:val="Artdef"/>
        </w:rPr>
        <w:tab/>
      </w:r>
      <w:r w:rsidRPr="00BB7380">
        <w:t>2)</w:t>
      </w:r>
      <w:r w:rsidRPr="00BB7380">
        <w:tab/>
      </w:r>
      <w:r>
        <w:t xml:space="preserve">The limits given in Tables </w:t>
      </w:r>
      <w:r w:rsidRPr="0000194C">
        <w:rPr>
          <w:b/>
          <w:bCs/>
        </w:rPr>
        <w:t>22-1A</w:t>
      </w:r>
      <w:r>
        <w:t xml:space="preserve"> to </w:t>
      </w:r>
      <w:r w:rsidRPr="0000194C">
        <w:rPr>
          <w:b/>
          <w:bCs/>
        </w:rPr>
        <w:t>22-1E</w:t>
      </w:r>
      <w:r>
        <w:t xml:space="preserve"> may be exceeded on the territory of any country whose administration has so agreed (see also Resolution </w:t>
      </w:r>
      <w:r w:rsidRPr="00A1437B">
        <w:rPr>
          <w:b/>
          <w:bCs/>
        </w:rPr>
        <w:t>140</w:t>
      </w:r>
      <w:r w:rsidRPr="0000194C">
        <w:rPr>
          <w:b/>
          <w:bCs/>
        </w:rPr>
        <w:t xml:space="preserve"> </w:t>
      </w:r>
      <w:ins w:id="32" w:author="Author">
        <w:r w:rsidR="00B10AA2" w:rsidRPr="00D51A62">
          <w:rPr>
            <w:b/>
            <w:szCs w:val="24"/>
          </w:rPr>
          <w:t>R</w:t>
        </w:r>
      </w:ins>
      <w:ins w:id="33" w:author="CEPT" w:date="2019-07-04T18:56:00Z">
        <w:r w:rsidR="00B10AA2">
          <w:rPr>
            <w:b/>
            <w:szCs w:val="24"/>
          </w:rPr>
          <w:t>ev</w:t>
        </w:r>
      </w:ins>
      <w:ins w:id="34" w:author="Author">
        <w:r w:rsidR="00B10AA2" w:rsidRPr="00D51A62">
          <w:rPr>
            <w:b/>
            <w:szCs w:val="24"/>
          </w:rPr>
          <w:t>.</w:t>
        </w:r>
      </w:ins>
      <w:r w:rsidR="00702B7E">
        <w:rPr>
          <w:szCs w:val="24"/>
        </w:rPr>
        <w:t xml:space="preserve">  </w:t>
      </w:r>
      <w:r w:rsidR="00702B7E">
        <w:rPr>
          <w:b/>
          <w:bCs/>
        </w:rPr>
        <w:t>WRC</w:t>
      </w:r>
      <w:r w:rsidR="00702B7E">
        <w:rPr>
          <w:b/>
          <w:bCs/>
        </w:rPr>
        <w:noBreakHyphen/>
      </w:r>
      <w:del w:id="35" w:author="Author">
        <w:r w:rsidR="00702B7E" w:rsidRPr="0000194C" w:rsidDel="00656AAF">
          <w:rPr>
            <w:b/>
            <w:bCs/>
          </w:rPr>
          <w:delText>03</w:delText>
        </w:r>
      </w:del>
      <w:ins w:id="36" w:author="Author">
        <w:r w:rsidR="00702B7E">
          <w:rPr>
            <w:b/>
            <w:bCs/>
          </w:rPr>
          <w:t>15</w:t>
        </w:r>
      </w:ins>
      <w:r w:rsidR="00702B7E" w:rsidRPr="0000194C">
        <w:rPr>
          <w:b/>
          <w:bCs/>
        </w:rPr>
        <w:t>)</w:t>
      </w:r>
      <w:del w:id="37" w:author="Author">
        <w:r w:rsidR="00702B7E" w:rsidDel="007D1686">
          <w:rPr>
            <w:rStyle w:val="FootnoteReference"/>
            <w:b/>
            <w:bCs/>
          </w:rPr>
          <w:footnoteReference w:customMarkFollows="1" w:id="3"/>
          <w:delText>*</w:delText>
        </w:r>
      </w:del>
      <w:r w:rsidR="00702B7E">
        <w:t>).</w:t>
      </w:r>
      <w:r w:rsidR="00702B7E" w:rsidRPr="004406BD">
        <w:rPr>
          <w:sz w:val="16"/>
          <w:szCs w:val="16"/>
        </w:rPr>
        <w:t>     (</w:t>
      </w:r>
      <w:r w:rsidR="00702B7E">
        <w:rPr>
          <w:sz w:val="16"/>
          <w:szCs w:val="16"/>
        </w:rPr>
        <w:t>WRC</w:t>
      </w:r>
      <w:r w:rsidR="00702B7E">
        <w:rPr>
          <w:sz w:val="16"/>
          <w:szCs w:val="16"/>
        </w:rPr>
        <w:noBreakHyphen/>
      </w:r>
      <w:del w:id="40" w:author="Author">
        <w:r w:rsidR="00702B7E" w:rsidRPr="004406BD" w:rsidDel="00F728C4">
          <w:rPr>
            <w:sz w:val="16"/>
            <w:szCs w:val="16"/>
          </w:rPr>
          <w:delText>03</w:delText>
        </w:r>
      </w:del>
      <w:ins w:id="41" w:author="Author">
        <w:r w:rsidR="00702B7E">
          <w:rPr>
            <w:sz w:val="16"/>
            <w:szCs w:val="16"/>
          </w:rPr>
          <w:t>19</w:t>
        </w:r>
      </w:ins>
      <w:r w:rsidR="00702B7E" w:rsidRPr="004406BD">
        <w:rPr>
          <w:sz w:val="16"/>
          <w:szCs w:val="16"/>
        </w:rPr>
        <w:t>)</w:t>
      </w:r>
    </w:p>
    <w:p w14:paraId="75E37E04" w14:textId="77777777" w:rsidR="00D27036" w:rsidRDefault="006F1911">
      <w:pPr>
        <w:pStyle w:val="Reasons"/>
      </w:pPr>
      <w:r>
        <w:rPr>
          <w:b/>
        </w:rPr>
        <w:t>Reasons:</w:t>
      </w:r>
      <w:r>
        <w:tab/>
      </w:r>
      <w:r w:rsidR="00702B7E">
        <w:t xml:space="preserve">Resolution </w:t>
      </w:r>
      <w:r w:rsidR="00702B7E">
        <w:rPr>
          <w:b/>
        </w:rPr>
        <w:t xml:space="preserve">140 </w:t>
      </w:r>
      <w:r w:rsidR="00702B7E">
        <w:t>was revised by WRC-15.</w:t>
      </w:r>
    </w:p>
    <w:p w14:paraId="33664774" w14:textId="70960E40" w:rsidR="00D27036" w:rsidRDefault="006F1911">
      <w:pPr>
        <w:pStyle w:val="Proposal"/>
      </w:pPr>
      <w:r>
        <w:t>MOD</w:t>
      </w:r>
      <w:r>
        <w:tab/>
        <w:t>EUR/</w:t>
      </w:r>
      <w:r w:rsidR="00E34A1C">
        <w:t>16</w:t>
      </w:r>
      <w:r>
        <w:t>A18/4</w:t>
      </w:r>
    </w:p>
    <w:p w14:paraId="75D00B79" w14:textId="77777777" w:rsidR="006F1911" w:rsidRPr="00D42B99" w:rsidRDefault="006F1911">
      <w:r w:rsidRPr="00764731">
        <w:rPr>
          <w:rStyle w:val="Artdef"/>
        </w:rPr>
        <w:t>22.5K</w:t>
      </w:r>
      <w:r w:rsidRPr="00D42B99">
        <w:tab/>
      </w:r>
      <w:r w:rsidRPr="00D42B99">
        <w:tab/>
        <w:t>8)</w:t>
      </w:r>
      <w:r w:rsidRPr="00D42B99">
        <w:tab/>
        <w:t xml:space="preserve">Administrations operating or planning to operate non-geostationary-satellite systems in the fixed-satellite service in the bands listed in Tables </w:t>
      </w:r>
      <w:r w:rsidRPr="0000194C">
        <w:rPr>
          <w:b/>
          <w:bCs/>
        </w:rPr>
        <w:t>22-1A</w:t>
      </w:r>
      <w:r w:rsidRPr="00D42B99">
        <w:t xml:space="preserve"> to </w:t>
      </w:r>
      <w:r w:rsidRPr="0000194C">
        <w:rPr>
          <w:b/>
          <w:bCs/>
        </w:rPr>
        <w:t>22-1D</w:t>
      </w:r>
      <w:r w:rsidRPr="00D42B99">
        <w:t xml:space="preserve"> of </w:t>
      </w:r>
      <w:r>
        <w:t>No. </w:t>
      </w:r>
      <w:r w:rsidRPr="0000194C">
        <w:rPr>
          <w:rStyle w:val="ApprefBold"/>
        </w:rPr>
        <w:t>22.5C</w:t>
      </w:r>
      <w:r w:rsidRPr="00D42B99">
        <w:t xml:space="preserve"> will apply the provisions of </w:t>
      </w:r>
      <w:r w:rsidR="006F4495" w:rsidRPr="00D42B99">
        <w:t xml:space="preserve">Resolution </w:t>
      </w:r>
      <w:r w:rsidR="006F4495" w:rsidRPr="0000194C">
        <w:rPr>
          <w:b/>
          <w:bCs/>
        </w:rPr>
        <w:t xml:space="preserve">76 </w:t>
      </w:r>
      <w:del w:id="42" w:author="Author">
        <w:r w:rsidR="006F4495" w:rsidRPr="0000194C" w:rsidDel="002F6575">
          <w:rPr>
            <w:b/>
            <w:bCs/>
          </w:rPr>
          <w:delText>(</w:delText>
        </w:r>
        <w:r w:rsidR="006F4495" w:rsidDel="002F6575">
          <w:rPr>
            <w:b/>
            <w:bCs/>
          </w:rPr>
          <w:delText>WRC</w:delText>
        </w:r>
        <w:r w:rsidR="006F4495" w:rsidDel="002F6575">
          <w:rPr>
            <w:b/>
            <w:bCs/>
          </w:rPr>
          <w:noBreakHyphen/>
        </w:r>
        <w:r w:rsidR="006F4495" w:rsidRPr="0000194C" w:rsidDel="002F6575">
          <w:rPr>
            <w:b/>
            <w:bCs/>
          </w:rPr>
          <w:delText>2000)</w:delText>
        </w:r>
        <w:r w:rsidR="006F4495" w:rsidRPr="002E7A64" w:rsidDel="002F6575">
          <w:rPr>
            <w:rStyle w:val="FootnoteReference"/>
          </w:rPr>
          <w:footnoteReference w:customMarkFollows="1" w:id="4"/>
          <w:delText>*</w:delText>
        </w:r>
      </w:del>
      <w:ins w:id="45" w:author="Author">
        <w:r w:rsidR="006F4495" w:rsidRPr="002F6575">
          <w:rPr>
            <w:szCs w:val="24"/>
          </w:rPr>
          <w:t xml:space="preserve"> </w:t>
        </w:r>
        <w:r w:rsidR="006F4495" w:rsidRPr="00F728C4">
          <w:rPr>
            <w:b/>
            <w:szCs w:val="24"/>
          </w:rPr>
          <w:t>(</w:t>
        </w:r>
        <w:r w:rsidR="00B10AA2" w:rsidRPr="00D51A62">
          <w:rPr>
            <w:b/>
            <w:szCs w:val="24"/>
          </w:rPr>
          <w:t>R</w:t>
        </w:r>
      </w:ins>
      <w:ins w:id="46" w:author="CEPT" w:date="2019-07-04T18:56:00Z">
        <w:r w:rsidR="00B10AA2">
          <w:rPr>
            <w:b/>
            <w:szCs w:val="24"/>
          </w:rPr>
          <w:t>ev</w:t>
        </w:r>
      </w:ins>
      <w:ins w:id="47" w:author="Author">
        <w:r w:rsidR="00B10AA2" w:rsidRPr="00D51A62">
          <w:rPr>
            <w:b/>
            <w:szCs w:val="24"/>
          </w:rPr>
          <w:t>.</w:t>
        </w:r>
        <w:r w:rsidR="006F4495" w:rsidRPr="00F728C4">
          <w:rPr>
            <w:b/>
            <w:szCs w:val="24"/>
          </w:rPr>
          <w:t>WRC-15)</w:t>
        </w:r>
      </w:ins>
      <w:r w:rsidR="006F4495" w:rsidRPr="00D42B99">
        <w:t xml:space="preserve"> </w:t>
      </w:r>
      <w:r w:rsidRPr="00D42B99">
        <w:t xml:space="preserve">to ensure that the actual aggregate interference into geostationary fixed-satellite service and geostationary broadcasting-satellite service networks caused by such systems operating co-frequency in these frequency bands does not exceed the aggregate power levels shown in Tables </w:t>
      </w:r>
      <w:r w:rsidRPr="007546B0">
        <w:rPr>
          <w:b/>
          <w:bCs/>
        </w:rPr>
        <w:t>1A</w:t>
      </w:r>
      <w:r w:rsidRPr="00D42B99">
        <w:t xml:space="preserve"> to </w:t>
      </w:r>
      <w:r w:rsidRPr="007546B0">
        <w:rPr>
          <w:b/>
          <w:bCs/>
        </w:rPr>
        <w:t>1D</w:t>
      </w:r>
      <w:r w:rsidRPr="00D42B99">
        <w:t xml:space="preserve"> of Resolution </w:t>
      </w:r>
      <w:r w:rsidR="006F4495" w:rsidRPr="0000194C">
        <w:rPr>
          <w:b/>
          <w:bCs/>
        </w:rPr>
        <w:t xml:space="preserve">76 </w:t>
      </w:r>
      <w:del w:id="48" w:author="Author">
        <w:r w:rsidR="006F4495" w:rsidRPr="0000194C" w:rsidDel="002F6575">
          <w:rPr>
            <w:b/>
            <w:bCs/>
          </w:rPr>
          <w:delText>(</w:delText>
        </w:r>
        <w:r w:rsidR="006F4495" w:rsidDel="002F6575">
          <w:rPr>
            <w:b/>
            <w:bCs/>
          </w:rPr>
          <w:delText>WRC</w:delText>
        </w:r>
        <w:r w:rsidR="006F4495" w:rsidDel="002F6575">
          <w:rPr>
            <w:b/>
            <w:bCs/>
          </w:rPr>
          <w:noBreakHyphen/>
        </w:r>
        <w:r w:rsidR="006F4495" w:rsidRPr="0000194C" w:rsidDel="002F6575">
          <w:rPr>
            <w:b/>
            <w:bCs/>
          </w:rPr>
          <w:delText>2000)</w:delText>
        </w:r>
        <w:r w:rsidR="006F4495" w:rsidRPr="002E7A64" w:rsidDel="002F6575">
          <w:rPr>
            <w:rStyle w:val="FootnoteReference"/>
          </w:rPr>
          <w:footnoteReference w:customMarkFollows="1" w:id="5"/>
          <w:delText>*</w:delText>
        </w:r>
      </w:del>
      <w:ins w:id="51" w:author="Author">
        <w:r w:rsidR="006F4495" w:rsidRPr="002F6575">
          <w:rPr>
            <w:szCs w:val="24"/>
          </w:rPr>
          <w:t xml:space="preserve"> </w:t>
        </w:r>
        <w:r w:rsidR="006F4495" w:rsidRPr="00F728C4">
          <w:rPr>
            <w:b/>
            <w:szCs w:val="24"/>
          </w:rPr>
          <w:t>(</w:t>
        </w:r>
        <w:r w:rsidR="00B10AA2" w:rsidRPr="00D51A62">
          <w:rPr>
            <w:b/>
            <w:szCs w:val="24"/>
          </w:rPr>
          <w:t>R</w:t>
        </w:r>
      </w:ins>
      <w:ins w:id="52" w:author="CEPT" w:date="2019-07-04T18:56:00Z">
        <w:r w:rsidR="00B10AA2">
          <w:rPr>
            <w:b/>
            <w:szCs w:val="24"/>
          </w:rPr>
          <w:t>ev</w:t>
        </w:r>
      </w:ins>
      <w:ins w:id="53" w:author="Author">
        <w:r w:rsidR="006F4495" w:rsidRPr="00F728C4">
          <w:rPr>
            <w:b/>
            <w:szCs w:val="24"/>
          </w:rPr>
          <w:t>.WRC-15)</w:t>
        </w:r>
      </w:ins>
      <w:r w:rsidR="006F4495" w:rsidRPr="00D42B99">
        <w:t xml:space="preserve"> </w:t>
      </w:r>
      <w:r w:rsidRPr="00D42B99">
        <w:t xml:space="preserve">In the event that an administration operating a geostationary-satellite network in conformity with the Radio Regulations identifies equivalent power flux-density levels from non- geostationary-satellite systems in the fixed-satellite service which may be in excess of the aggregate limits contained in Tables </w:t>
      </w:r>
      <w:r w:rsidRPr="00A1437B">
        <w:rPr>
          <w:b/>
          <w:bCs/>
        </w:rPr>
        <w:t>1A</w:t>
      </w:r>
      <w:r w:rsidRPr="00D42B99">
        <w:t xml:space="preserve"> to </w:t>
      </w:r>
      <w:r w:rsidRPr="00A1437B">
        <w:rPr>
          <w:b/>
          <w:bCs/>
        </w:rPr>
        <w:t>1D</w:t>
      </w:r>
      <w:r w:rsidRPr="00D42B99">
        <w:t xml:space="preserve"> of </w:t>
      </w:r>
      <w:r w:rsidR="006F4495" w:rsidRPr="00D42B99">
        <w:t xml:space="preserve">Resolution </w:t>
      </w:r>
      <w:r w:rsidR="006F4495" w:rsidRPr="0000194C">
        <w:rPr>
          <w:b/>
          <w:bCs/>
        </w:rPr>
        <w:t xml:space="preserve">76 </w:t>
      </w:r>
      <w:del w:id="54" w:author="Author">
        <w:r w:rsidR="006F4495" w:rsidRPr="0000194C" w:rsidDel="002F6575">
          <w:rPr>
            <w:b/>
            <w:bCs/>
          </w:rPr>
          <w:delText>(</w:delText>
        </w:r>
        <w:r w:rsidR="006F4495" w:rsidDel="002F6575">
          <w:rPr>
            <w:b/>
            <w:bCs/>
          </w:rPr>
          <w:delText>WRC</w:delText>
        </w:r>
        <w:r w:rsidR="006F4495" w:rsidDel="002F6575">
          <w:rPr>
            <w:b/>
            <w:bCs/>
          </w:rPr>
          <w:noBreakHyphen/>
        </w:r>
        <w:r w:rsidR="006F4495" w:rsidRPr="0000194C" w:rsidDel="002F6575">
          <w:rPr>
            <w:b/>
            <w:bCs/>
          </w:rPr>
          <w:delText>2000)</w:delText>
        </w:r>
        <w:r w:rsidR="006F4495" w:rsidRPr="002E7A64" w:rsidDel="002F6575">
          <w:rPr>
            <w:rStyle w:val="FootnoteReference"/>
          </w:rPr>
          <w:footnoteReference w:customMarkFollows="1" w:id="6"/>
          <w:delText>*</w:delText>
        </w:r>
      </w:del>
      <w:ins w:id="57" w:author="Author">
        <w:r w:rsidR="006F4495" w:rsidRPr="002F6575">
          <w:rPr>
            <w:szCs w:val="24"/>
          </w:rPr>
          <w:t xml:space="preserve"> </w:t>
        </w:r>
        <w:r w:rsidR="006F4495" w:rsidRPr="00F728C4">
          <w:rPr>
            <w:b/>
            <w:szCs w:val="24"/>
          </w:rPr>
          <w:t>(</w:t>
        </w:r>
        <w:r w:rsidR="00B10AA2" w:rsidRPr="00D51A62">
          <w:rPr>
            <w:b/>
            <w:szCs w:val="24"/>
          </w:rPr>
          <w:t>R</w:t>
        </w:r>
      </w:ins>
      <w:ins w:id="58" w:author="CEPT" w:date="2019-07-04T18:56:00Z">
        <w:r w:rsidR="00B10AA2">
          <w:rPr>
            <w:b/>
            <w:szCs w:val="24"/>
          </w:rPr>
          <w:t>ev</w:t>
        </w:r>
      </w:ins>
      <w:ins w:id="59" w:author="Author">
        <w:r w:rsidR="00B10AA2" w:rsidRPr="00D51A62">
          <w:rPr>
            <w:b/>
            <w:szCs w:val="24"/>
          </w:rPr>
          <w:t>.</w:t>
        </w:r>
        <w:r w:rsidR="006F4495" w:rsidRPr="00F728C4">
          <w:rPr>
            <w:b/>
            <w:szCs w:val="24"/>
          </w:rPr>
          <w:t>WRC-15)</w:t>
        </w:r>
      </w:ins>
      <w:r w:rsidRPr="00D42B99">
        <w:t xml:space="preserve">, the administrations responsible for the non-geostationary-satellite systems in the fixed-satellite service will </w:t>
      </w:r>
      <w:r w:rsidRPr="00D42B99">
        <w:lastRenderedPageBreak/>
        <w:t xml:space="preserve">apply the provisions contained in </w:t>
      </w:r>
      <w:r w:rsidRPr="004777FF">
        <w:rPr>
          <w:i/>
          <w:iCs/>
        </w:rPr>
        <w:t>resolves</w:t>
      </w:r>
      <w:r w:rsidRPr="00D42B99">
        <w:t xml:space="preserve"> 2 of </w:t>
      </w:r>
      <w:r w:rsidR="006F4495" w:rsidRPr="00D42B99">
        <w:t xml:space="preserve">Resolution </w:t>
      </w:r>
      <w:r w:rsidR="006F4495" w:rsidRPr="0000194C">
        <w:rPr>
          <w:b/>
          <w:bCs/>
        </w:rPr>
        <w:t xml:space="preserve">76 </w:t>
      </w:r>
      <w:del w:id="60" w:author="Author">
        <w:r w:rsidR="006F4495" w:rsidRPr="0000194C" w:rsidDel="002F6575">
          <w:rPr>
            <w:b/>
            <w:bCs/>
          </w:rPr>
          <w:delText>(</w:delText>
        </w:r>
        <w:r w:rsidR="006F4495" w:rsidDel="002F6575">
          <w:rPr>
            <w:b/>
            <w:bCs/>
          </w:rPr>
          <w:delText>WRC</w:delText>
        </w:r>
        <w:r w:rsidR="006F4495" w:rsidDel="002F6575">
          <w:rPr>
            <w:b/>
            <w:bCs/>
          </w:rPr>
          <w:noBreakHyphen/>
        </w:r>
        <w:r w:rsidR="006F4495" w:rsidRPr="0000194C" w:rsidDel="002F6575">
          <w:rPr>
            <w:b/>
            <w:bCs/>
          </w:rPr>
          <w:delText>2000)</w:delText>
        </w:r>
        <w:r w:rsidR="006F4495" w:rsidRPr="002E7A64" w:rsidDel="002F6575">
          <w:rPr>
            <w:rStyle w:val="FootnoteReference"/>
          </w:rPr>
          <w:footnoteReference w:customMarkFollows="1" w:id="7"/>
          <w:delText>*</w:delText>
        </w:r>
      </w:del>
      <w:ins w:id="63" w:author="Author">
        <w:r w:rsidR="006F4495" w:rsidRPr="002F6575">
          <w:rPr>
            <w:szCs w:val="24"/>
          </w:rPr>
          <w:t xml:space="preserve"> </w:t>
        </w:r>
        <w:r w:rsidR="006F4495" w:rsidRPr="00F728C4">
          <w:rPr>
            <w:b/>
            <w:szCs w:val="24"/>
          </w:rPr>
          <w:t>(</w:t>
        </w:r>
        <w:r w:rsidR="00B10AA2" w:rsidRPr="00D51A62">
          <w:rPr>
            <w:b/>
            <w:szCs w:val="24"/>
          </w:rPr>
          <w:t>R</w:t>
        </w:r>
      </w:ins>
      <w:ins w:id="64" w:author="CEPT" w:date="2019-07-04T18:56:00Z">
        <w:r w:rsidR="00B10AA2">
          <w:rPr>
            <w:b/>
            <w:szCs w:val="24"/>
          </w:rPr>
          <w:t>ev</w:t>
        </w:r>
      </w:ins>
      <w:ins w:id="65" w:author="Author">
        <w:r w:rsidR="00B10AA2" w:rsidRPr="00D51A62">
          <w:rPr>
            <w:b/>
            <w:szCs w:val="24"/>
          </w:rPr>
          <w:t>.</w:t>
        </w:r>
        <w:r w:rsidR="006F4495" w:rsidRPr="00F728C4">
          <w:rPr>
            <w:b/>
            <w:szCs w:val="24"/>
          </w:rPr>
          <w:t>WRC-15)</w:t>
        </w:r>
      </w:ins>
      <w:r w:rsidRPr="00D42B99">
        <w:t>.</w:t>
      </w:r>
      <w:r w:rsidRPr="004406BD">
        <w:rPr>
          <w:sz w:val="16"/>
          <w:szCs w:val="16"/>
        </w:rPr>
        <w:t>     (</w:t>
      </w:r>
      <w:r>
        <w:rPr>
          <w:sz w:val="16"/>
          <w:szCs w:val="16"/>
        </w:rPr>
        <w:t>WRC</w:t>
      </w:r>
      <w:r>
        <w:rPr>
          <w:sz w:val="16"/>
          <w:szCs w:val="16"/>
        </w:rPr>
        <w:noBreakHyphen/>
      </w:r>
      <w:del w:id="66" w:author="Author">
        <w:r w:rsidR="006F4495" w:rsidRPr="004406BD" w:rsidDel="00F728C4">
          <w:rPr>
            <w:sz w:val="16"/>
            <w:szCs w:val="16"/>
          </w:rPr>
          <w:delText>2000</w:delText>
        </w:r>
      </w:del>
      <w:ins w:id="67" w:author="Author">
        <w:r w:rsidR="006F4495">
          <w:rPr>
            <w:sz w:val="16"/>
            <w:szCs w:val="16"/>
          </w:rPr>
          <w:t>19</w:t>
        </w:r>
      </w:ins>
      <w:r w:rsidRPr="004406BD">
        <w:rPr>
          <w:sz w:val="16"/>
          <w:szCs w:val="16"/>
        </w:rPr>
        <w:t>)</w:t>
      </w:r>
    </w:p>
    <w:p w14:paraId="49551518" w14:textId="77777777" w:rsidR="00D27036" w:rsidRDefault="006F1911">
      <w:pPr>
        <w:pStyle w:val="Reasons"/>
      </w:pPr>
      <w:r>
        <w:rPr>
          <w:b/>
        </w:rPr>
        <w:t>Reasons:</w:t>
      </w:r>
      <w:r>
        <w:tab/>
      </w:r>
      <w:r w:rsidR="006F4495">
        <w:t xml:space="preserve">Resolution </w:t>
      </w:r>
      <w:r w:rsidR="006F4495">
        <w:rPr>
          <w:b/>
        </w:rPr>
        <w:t xml:space="preserve">76 </w:t>
      </w:r>
      <w:r w:rsidR="006F4495">
        <w:t>was revised by WRC-15.</w:t>
      </w:r>
    </w:p>
    <w:p w14:paraId="60172889" w14:textId="77777777" w:rsidR="006F1911" w:rsidRPr="00C22126" w:rsidRDefault="006F1911" w:rsidP="00B10AA2">
      <w:pPr>
        <w:pStyle w:val="ArtNo"/>
      </w:pPr>
      <w:bookmarkStart w:id="68" w:name="_Toc451865416"/>
      <w:r w:rsidRPr="00C22126">
        <w:t xml:space="preserve">ARTICLE </w:t>
      </w:r>
      <w:r w:rsidRPr="00C22126">
        <w:rPr>
          <w:rStyle w:val="href"/>
        </w:rPr>
        <w:t>59</w:t>
      </w:r>
      <w:bookmarkEnd w:id="68"/>
    </w:p>
    <w:p w14:paraId="737B0268" w14:textId="77777777" w:rsidR="006F1911" w:rsidRPr="00F33901" w:rsidRDefault="006F1911" w:rsidP="006F1911">
      <w:pPr>
        <w:pStyle w:val="Arttitle"/>
      </w:pPr>
      <w:bookmarkStart w:id="69" w:name="_Toc327956708"/>
      <w:bookmarkStart w:id="70" w:name="_Toc451865417"/>
      <w:r w:rsidRPr="00F33901">
        <w:t>Entry into force and provisional application</w:t>
      </w:r>
      <w:r w:rsidRPr="00F33901">
        <w:br/>
        <w:t>of the Radio Regulations</w:t>
      </w:r>
      <w:r w:rsidRPr="00577A24">
        <w:rPr>
          <w:b w:val="0"/>
          <w:bCs/>
          <w:sz w:val="16"/>
          <w:szCs w:val="16"/>
        </w:rPr>
        <w:t>    (WRC</w:t>
      </w:r>
      <w:r w:rsidRPr="00577A24">
        <w:rPr>
          <w:b w:val="0"/>
          <w:bCs/>
          <w:sz w:val="16"/>
          <w:szCs w:val="16"/>
        </w:rPr>
        <w:noBreakHyphen/>
        <w:t>12)</w:t>
      </w:r>
      <w:bookmarkEnd w:id="69"/>
      <w:bookmarkEnd w:id="70"/>
    </w:p>
    <w:p w14:paraId="51184C89" w14:textId="6BCD395B" w:rsidR="00D27036" w:rsidRDefault="006F1911">
      <w:pPr>
        <w:pStyle w:val="Proposal"/>
      </w:pPr>
      <w:r>
        <w:t>MOD</w:t>
      </w:r>
      <w:r>
        <w:tab/>
        <w:t>EUR/</w:t>
      </w:r>
      <w:r w:rsidR="00E34A1C">
        <w:t>16</w:t>
      </w:r>
      <w:r>
        <w:t>A18/5</w:t>
      </w:r>
    </w:p>
    <w:p w14:paraId="2C3D0E3F" w14:textId="77777777" w:rsidR="006F1911" w:rsidRPr="00322CC6" w:rsidRDefault="006F1911" w:rsidP="006F1911">
      <w:pPr>
        <w:pStyle w:val="enumlev1"/>
        <w:spacing w:beforeLines="50" w:before="120" w:line="300" w:lineRule="exact"/>
        <w:ind w:left="1871" w:hanging="1871"/>
      </w:pPr>
      <w:r w:rsidRPr="00322CC6">
        <w:rPr>
          <w:rStyle w:val="Artdef"/>
        </w:rPr>
        <w:t>59.14</w:t>
      </w:r>
      <w:r w:rsidRPr="00322CC6">
        <w:tab/>
        <w:t>–</w:t>
      </w:r>
      <w:r w:rsidRPr="00322CC6">
        <w:tab/>
        <w:t>the revised provisions for which other effective dates of application are stipulated in Resolution:</w:t>
      </w:r>
    </w:p>
    <w:p w14:paraId="3D583EA2" w14:textId="77777777" w:rsidR="006F1911" w:rsidRDefault="006F1911" w:rsidP="006F1911">
      <w:pPr>
        <w:pStyle w:val="enumlev1"/>
        <w:spacing w:beforeLines="50" w:before="120" w:line="300" w:lineRule="exact"/>
        <w:ind w:left="1871" w:hanging="1871"/>
        <w:rPr>
          <w:color w:val="000000"/>
          <w:sz w:val="16"/>
        </w:rPr>
      </w:pPr>
      <w:r w:rsidRPr="00322CC6">
        <w:tab/>
      </w:r>
      <w:r w:rsidRPr="00322CC6">
        <w:tab/>
      </w:r>
      <w:del w:id="71" w:author="Author">
        <w:r w:rsidR="006F4495" w:rsidRPr="00B10AA2" w:rsidDel="00F92573">
          <w:rPr>
            <w:b/>
            <w:bCs/>
          </w:rPr>
          <w:delText>31 (WRC-15)</w:delText>
        </w:r>
        <w:r w:rsidR="006F4495" w:rsidRPr="00B10AA2" w:rsidDel="00F92573">
          <w:delText xml:space="preserve"> </w:delText>
        </w:r>
        <w:r w:rsidR="006F4495" w:rsidRPr="00B10AA2" w:rsidDel="00845367">
          <w:delText xml:space="preserve">and </w:delText>
        </w:r>
        <w:r w:rsidR="006F4495" w:rsidRPr="00B10AA2" w:rsidDel="00845367">
          <w:rPr>
            <w:b/>
            <w:bCs/>
          </w:rPr>
          <w:delText>99</w:delText>
        </w:r>
        <w:r w:rsidR="006F4495" w:rsidRPr="00B10AA2" w:rsidDel="00845367">
          <w:rPr>
            <w:b/>
            <w:lang w:eastAsia="ja-JP"/>
          </w:rPr>
          <w:delText xml:space="preserve"> (WRC</w:delText>
        </w:r>
        <w:r w:rsidR="006F4495" w:rsidRPr="00B10AA2" w:rsidDel="00845367">
          <w:rPr>
            <w:b/>
            <w:lang w:eastAsia="ja-JP"/>
          </w:rPr>
          <w:noBreakHyphen/>
          <w:delText>15)</w:delText>
        </w:r>
        <w:r w:rsidR="006F4495" w:rsidRPr="00D77DEC" w:rsidDel="00845367">
          <w:rPr>
            <w:color w:val="000000"/>
            <w:sz w:val="16"/>
          </w:rPr>
          <w:delText> </w:delText>
        </w:r>
      </w:del>
      <w:r w:rsidR="006F4495" w:rsidRPr="00D77DEC">
        <w:rPr>
          <w:color w:val="000000"/>
          <w:sz w:val="16"/>
        </w:rPr>
        <w:t>    (WRC</w:t>
      </w:r>
      <w:r w:rsidR="006F4495" w:rsidRPr="00D77DEC">
        <w:rPr>
          <w:color w:val="000000"/>
          <w:sz w:val="16"/>
        </w:rPr>
        <w:noBreakHyphen/>
      </w:r>
      <w:r w:rsidR="006F4495" w:rsidRPr="00D77DEC">
        <w:rPr>
          <w:color w:val="000000"/>
          <w:sz w:val="16"/>
          <w:lang w:eastAsia="ja-JP"/>
        </w:rPr>
        <w:t>1</w:t>
      </w:r>
      <w:del w:id="72" w:author="Author">
        <w:r w:rsidR="006F4495" w:rsidRPr="00D77DEC" w:rsidDel="00BA6CE0">
          <w:rPr>
            <w:color w:val="000000"/>
            <w:sz w:val="16"/>
            <w:lang w:eastAsia="ja-JP"/>
          </w:rPr>
          <w:delText>5</w:delText>
        </w:r>
      </w:del>
      <w:ins w:id="73" w:author="Author">
        <w:r w:rsidR="006F4495">
          <w:rPr>
            <w:color w:val="000000"/>
            <w:sz w:val="16"/>
            <w:lang w:eastAsia="ja-JP"/>
          </w:rPr>
          <w:t>9</w:t>
        </w:r>
      </w:ins>
      <w:r w:rsidR="00B10AA2" w:rsidRPr="00577A24">
        <w:rPr>
          <w:bCs/>
          <w:sz w:val="16"/>
          <w:szCs w:val="16"/>
        </w:rPr>
        <w:t>)</w:t>
      </w:r>
    </w:p>
    <w:p w14:paraId="7D67AC15" w14:textId="77777777" w:rsidR="00D27036" w:rsidRDefault="006F1911">
      <w:pPr>
        <w:pStyle w:val="Reasons"/>
      </w:pPr>
      <w:r>
        <w:rPr>
          <w:b/>
        </w:rPr>
        <w:t>Reasons:</w:t>
      </w:r>
      <w:r>
        <w:tab/>
      </w:r>
      <w:r w:rsidR="006F4495" w:rsidRPr="006F4495">
        <w:t>Objective reached by publication of Radio Regulations 2016.</w:t>
      </w:r>
    </w:p>
    <w:p w14:paraId="0D419CAA" w14:textId="77777777" w:rsidR="006F1911" w:rsidRPr="00C22126" w:rsidRDefault="006F1911" w:rsidP="00B10AA2">
      <w:pPr>
        <w:pStyle w:val="AppendixNo"/>
      </w:pPr>
      <w:bookmarkStart w:id="74" w:name="_Toc454787442"/>
      <w:r w:rsidRPr="00C22126">
        <w:t xml:space="preserve">APPENDIX </w:t>
      </w:r>
      <w:r w:rsidRPr="00C22126">
        <w:rPr>
          <w:rStyle w:val="href"/>
        </w:rPr>
        <w:t>11</w:t>
      </w:r>
      <w:r w:rsidRPr="00C22126">
        <w:t xml:space="preserve"> (REV.WRC</w:t>
      </w:r>
      <w:r w:rsidRPr="00C22126">
        <w:noBreakHyphen/>
        <w:t>03)</w:t>
      </w:r>
      <w:bookmarkEnd w:id="74"/>
    </w:p>
    <w:p w14:paraId="2923E320" w14:textId="77777777" w:rsidR="006F1911" w:rsidRPr="00406D5D" w:rsidRDefault="006F1911" w:rsidP="006F1911">
      <w:pPr>
        <w:pStyle w:val="Appendixtitle"/>
      </w:pPr>
      <w:bookmarkStart w:id="75" w:name="_Toc328648928"/>
      <w:bookmarkStart w:id="76" w:name="_Toc454787443"/>
      <w:r w:rsidRPr="00406D5D">
        <w:t>System specifications for double-sideband (DSB), single-sideband (SSB) and digitally modulated emissions in the HF broadcasting service</w:t>
      </w:r>
      <w:bookmarkEnd w:id="75"/>
      <w:bookmarkEnd w:id="76"/>
    </w:p>
    <w:p w14:paraId="60CD1365" w14:textId="77777777" w:rsidR="006F1911" w:rsidRPr="00406D5D" w:rsidRDefault="006F1911" w:rsidP="006F1911">
      <w:pPr>
        <w:pStyle w:val="Part1"/>
      </w:pPr>
      <w:r w:rsidRPr="00406D5D">
        <w:t xml:space="preserve">PART </w:t>
      </w:r>
      <w:proofErr w:type="gramStart"/>
      <w:r w:rsidRPr="00406D5D">
        <w:t>C  –</w:t>
      </w:r>
      <w:proofErr w:type="gramEnd"/>
      <w:r w:rsidRPr="00406D5D">
        <w:t xml:space="preserve">  Digital system</w:t>
      </w:r>
      <w:r w:rsidRPr="00672737">
        <w:rPr>
          <w:sz w:val="16"/>
          <w:szCs w:val="16"/>
        </w:rPr>
        <w:t>     (</w:t>
      </w:r>
      <w:r>
        <w:rPr>
          <w:b w:val="0"/>
          <w:bCs/>
          <w:sz w:val="16"/>
          <w:szCs w:val="16"/>
        </w:rPr>
        <w:t>WRC</w:t>
      </w:r>
      <w:r>
        <w:rPr>
          <w:b w:val="0"/>
          <w:bCs/>
          <w:sz w:val="16"/>
          <w:szCs w:val="16"/>
        </w:rPr>
        <w:noBreakHyphen/>
      </w:r>
      <w:r w:rsidRPr="002149E8">
        <w:rPr>
          <w:b w:val="0"/>
          <w:bCs/>
          <w:sz w:val="16"/>
          <w:szCs w:val="16"/>
        </w:rPr>
        <w:t>03)</w:t>
      </w:r>
    </w:p>
    <w:p w14:paraId="366E028D" w14:textId="77777777" w:rsidR="006F1911" w:rsidRPr="006F1911" w:rsidRDefault="006F1911" w:rsidP="006F1911">
      <w:pPr>
        <w:pStyle w:val="Heading1"/>
        <w:rPr>
          <w:lang w:val="da-DK"/>
        </w:rPr>
      </w:pPr>
      <w:bookmarkStart w:id="77" w:name="_Toc328648684"/>
      <w:r w:rsidRPr="006F1911">
        <w:rPr>
          <w:lang w:val="da-DK"/>
        </w:rPr>
        <w:t>1</w:t>
      </w:r>
      <w:r w:rsidRPr="006F1911">
        <w:rPr>
          <w:lang w:val="da-DK"/>
        </w:rPr>
        <w:tab/>
        <w:t>System parameters</w:t>
      </w:r>
      <w:bookmarkEnd w:id="77"/>
    </w:p>
    <w:p w14:paraId="3564B48A" w14:textId="12C5DB33" w:rsidR="00D27036" w:rsidRPr="006F1911" w:rsidRDefault="006F1911">
      <w:pPr>
        <w:pStyle w:val="Proposal"/>
        <w:rPr>
          <w:lang w:val="da-DK"/>
        </w:rPr>
      </w:pPr>
      <w:r w:rsidRPr="006F1911">
        <w:rPr>
          <w:lang w:val="da-DK"/>
        </w:rPr>
        <w:t>MOD</w:t>
      </w:r>
      <w:r w:rsidRPr="006F1911">
        <w:rPr>
          <w:lang w:val="da-DK"/>
        </w:rPr>
        <w:tab/>
        <w:t>EUR/</w:t>
      </w:r>
      <w:r w:rsidR="00E34A1C">
        <w:rPr>
          <w:lang w:val="da-DK"/>
        </w:rPr>
        <w:t>16</w:t>
      </w:r>
      <w:r w:rsidRPr="006F1911">
        <w:rPr>
          <w:lang w:val="da-DK"/>
        </w:rPr>
        <w:t>A18/6</w:t>
      </w:r>
    </w:p>
    <w:p w14:paraId="736ED963" w14:textId="77777777" w:rsidR="006F1911" w:rsidRPr="00406D5D" w:rsidRDefault="006F1911" w:rsidP="006F1911">
      <w:pPr>
        <w:pStyle w:val="Heading2"/>
      </w:pPr>
      <w:bookmarkStart w:id="78" w:name="_Toc328648685"/>
      <w:r w:rsidRPr="00406D5D">
        <w:t>1.1</w:t>
      </w:r>
      <w:r w:rsidRPr="00406D5D">
        <w:tab/>
        <w:t>Channel spacing</w:t>
      </w:r>
      <w:bookmarkEnd w:id="78"/>
    </w:p>
    <w:p w14:paraId="7E96A133" w14:textId="77777777" w:rsidR="006F1911" w:rsidRPr="00406D5D" w:rsidRDefault="006F1911" w:rsidP="006F1911">
      <w:r w:rsidRPr="00406D5D">
        <w:t>The initial spacing for digitally modulated emissions shall be 10</w:t>
      </w:r>
      <w:r>
        <w:t> kHz</w:t>
      </w:r>
      <w:r w:rsidRPr="00406D5D">
        <w:t xml:space="preserve">. However, interleaved channels with a </w:t>
      </w:r>
      <w:r w:rsidRPr="00B10AA2">
        <w:t xml:space="preserve">separation of 5 kHz may be used in accordance with the appropriate protection criteria appearing in Resolution </w:t>
      </w:r>
      <w:r w:rsidR="006F4495" w:rsidRPr="00B10AA2">
        <w:rPr>
          <w:b/>
          <w:bCs/>
        </w:rPr>
        <w:t>543 (</w:t>
      </w:r>
      <w:ins w:id="79" w:author="ITU2" w:date="2019-07-04T15:55:00Z">
        <w:r w:rsidR="00C22126" w:rsidRPr="00B10AA2">
          <w:rPr>
            <w:b/>
            <w:bCs/>
          </w:rPr>
          <w:t>Rev.</w:t>
        </w:r>
      </w:ins>
      <w:r w:rsidR="006F4495" w:rsidRPr="00B10AA2">
        <w:rPr>
          <w:b/>
          <w:bCs/>
        </w:rPr>
        <w:t>WRC</w:t>
      </w:r>
      <w:r w:rsidR="006F4495" w:rsidRPr="00D77DEC">
        <w:rPr>
          <w:b/>
          <w:bCs/>
        </w:rPr>
        <w:noBreakHyphen/>
      </w:r>
      <w:del w:id="80" w:author="Author">
        <w:r w:rsidR="006F4495" w:rsidRPr="00D77DEC" w:rsidDel="00136EFF">
          <w:rPr>
            <w:b/>
            <w:bCs/>
          </w:rPr>
          <w:delText>03</w:delText>
        </w:r>
      </w:del>
      <w:ins w:id="81" w:author="Author">
        <w:r w:rsidR="006F4495" w:rsidRPr="00D77DEC">
          <w:rPr>
            <w:b/>
            <w:bCs/>
          </w:rPr>
          <w:t>19</w:t>
        </w:r>
      </w:ins>
      <w:r w:rsidR="006F4495" w:rsidRPr="00D77DEC">
        <w:rPr>
          <w:b/>
          <w:bCs/>
        </w:rPr>
        <w:t>)</w:t>
      </w:r>
      <w:r w:rsidR="006F4495" w:rsidRPr="00D77DEC">
        <w:t>, provided that the interleaved emission is not to the same geographical area as either of the emissions between which it is interleaved.</w:t>
      </w:r>
      <w:ins w:id="82" w:author="Author">
        <w:r w:rsidR="006F4495" w:rsidRPr="00BA6CE0">
          <w:rPr>
            <w:sz w:val="16"/>
          </w:rPr>
          <w:t xml:space="preserve"> </w:t>
        </w:r>
        <w:r w:rsidR="006F4495" w:rsidRPr="00D77DEC">
          <w:rPr>
            <w:sz w:val="16"/>
          </w:rPr>
          <w:t>     (WRC-</w:t>
        </w:r>
        <w:r w:rsidR="006F4495">
          <w:rPr>
            <w:sz w:val="16"/>
          </w:rPr>
          <w:t>19</w:t>
        </w:r>
        <w:r w:rsidR="006F4495" w:rsidRPr="00D77DEC">
          <w:rPr>
            <w:sz w:val="16"/>
          </w:rPr>
          <w:t>)</w:t>
        </w:r>
      </w:ins>
    </w:p>
    <w:p w14:paraId="73B313A4" w14:textId="77777777" w:rsidR="00D27036" w:rsidRDefault="00D27036">
      <w:pPr>
        <w:sectPr w:rsidR="00D27036">
          <w:headerReference w:type="default" r:id="rId14"/>
          <w:footerReference w:type="even" r:id="rId15"/>
          <w:footerReference w:type="default" r:id="rId16"/>
          <w:footerReference w:type="first" r:id="rId17"/>
          <w:type w:val="continuous"/>
          <w:pgSz w:w="12240" w:h="15840"/>
          <w:pgMar w:top="1701" w:right="1134" w:bottom="1701" w:left="1134" w:header="720" w:footer="720" w:gutter="0"/>
          <w:cols w:space="720"/>
        </w:sectPr>
      </w:pPr>
    </w:p>
    <w:p w14:paraId="38056CFF" w14:textId="77777777" w:rsidR="00D27036" w:rsidRDefault="006F1911">
      <w:pPr>
        <w:pStyle w:val="Reasons"/>
      </w:pPr>
      <w:r>
        <w:rPr>
          <w:b/>
        </w:rPr>
        <w:lastRenderedPageBreak/>
        <w:t>Reasons:</w:t>
      </w:r>
      <w:r>
        <w:tab/>
      </w:r>
      <w:r w:rsidR="006F4495" w:rsidRPr="00D77DEC">
        <w:t xml:space="preserve">Resolution </w:t>
      </w:r>
      <w:r w:rsidR="006F4495" w:rsidRPr="00BA6CE0">
        <w:rPr>
          <w:b/>
        </w:rPr>
        <w:t>543</w:t>
      </w:r>
      <w:r w:rsidR="006F4495" w:rsidRPr="00D77DEC">
        <w:t xml:space="preserve"> is to be revised by WRC-19.</w:t>
      </w:r>
    </w:p>
    <w:p w14:paraId="43333433" w14:textId="77777777" w:rsidR="006F1911" w:rsidRPr="00406D5D" w:rsidRDefault="006F1911" w:rsidP="006F1911">
      <w:pPr>
        <w:pStyle w:val="Heading1"/>
      </w:pPr>
      <w:bookmarkStart w:id="83" w:name="_Toc328648687"/>
      <w:r w:rsidRPr="00406D5D">
        <w:t>2</w:t>
      </w:r>
      <w:r w:rsidRPr="00406D5D">
        <w:tab/>
        <w:t>Emission characteristics</w:t>
      </w:r>
      <w:bookmarkEnd w:id="83"/>
    </w:p>
    <w:p w14:paraId="1E665FE5" w14:textId="2E9F5F79" w:rsidR="00D27036" w:rsidRDefault="006F1911">
      <w:pPr>
        <w:pStyle w:val="Proposal"/>
      </w:pPr>
      <w:r>
        <w:t>MOD</w:t>
      </w:r>
      <w:r>
        <w:tab/>
        <w:t>EUR/</w:t>
      </w:r>
      <w:r w:rsidR="00E34A1C">
        <w:t>16</w:t>
      </w:r>
      <w:r>
        <w:t>A18/7</w:t>
      </w:r>
    </w:p>
    <w:p w14:paraId="5879A616" w14:textId="77777777" w:rsidR="006F1911" w:rsidRPr="00406D5D" w:rsidRDefault="006F1911" w:rsidP="006F1911">
      <w:pPr>
        <w:pStyle w:val="Heading2"/>
      </w:pPr>
      <w:bookmarkStart w:id="84" w:name="_Toc328648692"/>
      <w:r w:rsidRPr="00406D5D">
        <w:t>2.5</w:t>
      </w:r>
      <w:r w:rsidRPr="00406D5D">
        <w:tab/>
        <w:t>RF protection ratio values</w:t>
      </w:r>
      <w:bookmarkEnd w:id="84"/>
    </w:p>
    <w:p w14:paraId="4DE58849" w14:textId="77777777" w:rsidR="006F1911" w:rsidRDefault="006F1911" w:rsidP="006F1911">
      <w:r w:rsidRPr="00406D5D">
        <w:t xml:space="preserve">The protection ratio values for analogue and digital emissions for co-channel and adjacent channel conditions shall be in accordance with </w:t>
      </w:r>
      <w:r w:rsidR="006F4495" w:rsidRPr="00B10AA2">
        <w:t xml:space="preserve">Resolution </w:t>
      </w:r>
      <w:r w:rsidR="006F4495" w:rsidRPr="00B10AA2">
        <w:rPr>
          <w:b/>
          <w:bCs/>
        </w:rPr>
        <w:t>543 (</w:t>
      </w:r>
      <w:ins w:id="85" w:author="ITU2" w:date="2019-07-04T15:55:00Z">
        <w:r w:rsidR="00C22126" w:rsidRPr="00B10AA2">
          <w:rPr>
            <w:b/>
            <w:bCs/>
          </w:rPr>
          <w:t>Rev.</w:t>
        </w:r>
      </w:ins>
      <w:r w:rsidR="006F4495" w:rsidRPr="00B10AA2">
        <w:rPr>
          <w:b/>
          <w:bCs/>
        </w:rPr>
        <w:t>WRC</w:t>
      </w:r>
      <w:r w:rsidR="006F4495" w:rsidRPr="00D77DEC">
        <w:rPr>
          <w:b/>
          <w:bCs/>
        </w:rPr>
        <w:noBreakHyphen/>
      </w:r>
      <w:del w:id="86" w:author="Author">
        <w:r w:rsidR="006F4495" w:rsidRPr="00D77DEC" w:rsidDel="00136EFF">
          <w:rPr>
            <w:b/>
            <w:bCs/>
          </w:rPr>
          <w:delText>03</w:delText>
        </w:r>
      </w:del>
      <w:ins w:id="87" w:author="Author">
        <w:r w:rsidR="006F4495" w:rsidRPr="00D77DEC">
          <w:rPr>
            <w:b/>
            <w:bCs/>
          </w:rPr>
          <w:t>19</w:t>
        </w:r>
      </w:ins>
      <w:r w:rsidR="006F4495" w:rsidRPr="00D77DEC">
        <w:rPr>
          <w:b/>
          <w:bCs/>
        </w:rPr>
        <w:t xml:space="preserve">) </w:t>
      </w:r>
      <w:r w:rsidR="006F4495" w:rsidRPr="00D77DEC">
        <w:t>as provisional RF protection ratio values subject to revision or confirmation by a future competent conference.</w:t>
      </w:r>
      <w:ins w:id="88" w:author="Author">
        <w:r w:rsidR="006F4495" w:rsidRPr="00BA6CE0">
          <w:rPr>
            <w:sz w:val="16"/>
          </w:rPr>
          <w:t xml:space="preserve"> </w:t>
        </w:r>
        <w:r w:rsidR="006F4495" w:rsidRPr="00D77DEC">
          <w:rPr>
            <w:sz w:val="16"/>
          </w:rPr>
          <w:t>     (WRC-</w:t>
        </w:r>
        <w:r w:rsidR="006F4495">
          <w:rPr>
            <w:sz w:val="16"/>
          </w:rPr>
          <w:t>19</w:t>
        </w:r>
        <w:r w:rsidR="006F4495" w:rsidRPr="00D77DEC">
          <w:rPr>
            <w:sz w:val="16"/>
          </w:rPr>
          <w:t>)</w:t>
        </w:r>
      </w:ins>
    </w:p>
    <w:p w14:paraId="79AA40BE" w14:textId="77777777" w:rsidR="00D27036" w:rsidRDefault="00D27036">
      <w:pPr>
        <w:sectPr w:rsidR="00D27036">
          <w:headerReference w:type="default" r:id="rId18"/>
          <w:footerReference w:type="even" r:id="rId19"/>
          <w:footerReference w:type="default" r:id="rId20"/>
          <w:footerReference w:type="first" r:id="rId21"/>
          <w:type w:val="continuous"/>
          <w:pgSz w:w="12240" w:h="15840"/>
          <w:pgMar w:top="1701" w:right="1134" w:bottom="1701" w:left="1134" w:header="720" w:footer="720" w:gutter="0"/>
          <w:cols w:space="720"/>
        </w:sectPr>
      </w:pPr>
    </w:p>
    <w:p w14:paraId="1382AC44" w14:textId="77777777" w:rsidR="00D27036" w:rsidRDefault="006F1911">
      <w:pPr>
        <w:pStyle w:val="Reasons"/>
      </w:pPr>
      <w:r>
        <w:rPr>
          <w:b/>
        </w:rPr>
        <w:lastRenderedPageBreak/>
        <w:t>Reasons:</w:t>
      </w:r>
      <w:r>
        <w:tab/>
      </w:r>
      <w:r w:rsidR="006F4495" w:rsidRPr="00D77DEC">
        <w:t xml:space="preserve">Resolution </w:t>
      </w:r>
      <w:r w:rsidR="006F4495" w:rsidRPr="00BA6CE0">
        <w:rPr>
          <w:b/>
        </w:rPr>
        <w:t>543</w:t>
      </w:r>
      <w:r w:rsidR="006F4495" w:rsidRPr="00D77DEC">
        <w:t xml:space="preserve"> is to be revised by WRC-19.</w:t>
      </w:r>
    </w:p>
    <w:p w14:paraId="17176E45" w14:textId="30C5AE62" w:rsidR="00D27036" w:rsidRDefault="006F1911">
      <w:pPr>
        <w:pStyle w:val="Proposal"/>
      </w:pPr>
      <w:r>
        <w:t>SUP</w:t>
      </w:r>
      <w:r>
        <w:tab/>
        <w:t>EUR/</w:t>
      </w:r>
      <w:r w:rsidR="00E34A1C">
        <w:t>16</w:t>
      </w:r>
      <w:r>
        <w:t>A18/8</w:t>
      </w:r>
    </w:p>
    <w:p w14:paraId="78EDFE11" w14:textId="77777777" w:rsidR="006F1911" w:rsidRPr="00E87CF9" w:rsidRDefault="006F1911" w:rsidP="006F1911">
      <w:pPr>
        <w:pStyle w:val="ResNo"/>
      </w:pPr>
      <w:bookmarkStart w:id="89" w:name="_Toc450048582"/>
      <w:r w:rsidRPr="00E87CF9">
        <w:rPr>
          <w:caps w:val="0"/>
        </w:rPr>
        <w:t xml:space="preserve">RESOLUTION </w:t>
      </w:r>
      <w:r w:rsidRPr="00560129">
        <w:rPr>
          <w:rStyle w:val="href"/>
          <w:caps w:val="0"/>
        </w:rPr>
        <w:t>31</w:t>
      </w:r>
      <w:r w:rsidRPr="00E87CF9">
        <w:rPr>
          <w:caps w:val="0"/>
        </w:rPr>
        <w:t xml:space="preserve"> (WRC-15)</w:t>
      </w:r>
      <w:bookmarkEnd w:id="89"/>
    </w:p>
    <w:p w14:paraId="5D38CA6F" w14:textId="77777777" w:rsidR="006F1911" w:rsidRPr="00E87CF9" w:rsidRDefault="006F1911" w:rsidP="006F1911">
      <w:pPr>
        <w:pStyle w:val="Restitle"/>
      </w:pPr>
      <w:bookmarkStart w:id="90" w:name="_Toc450048583"/>
      <w:r w:rsidRPr="00E87CF9">
        <w:t xml:space="preserve">Transitional measures for the elimination of advance publication filings </w:t>
      </w:r>
      <w:r w:rsidRPr="00E87CF9">
        <w:br/>
        <w:t xml:space="preserve">by administrations for frequency assignments to satellite networks </w:t>
      </w:r>
      <w:r w:rsidRPr="00E87CF9">
        <w:br/>
        <w:t>and systems subject to Section II of Article 9</w:t>
      </w:r>
      <w:bookmarkEnd w:id="90"/>
    </w:p>
    <w:p w14:paraId="66BAF2B1" w14:textId="77777777" w:rsidR="00D27036" w:rsidRDefault="006F1911">
      <w:pPr>
        <w:pStyle w:val="Reasons"/>
      </w:pPr>
      <w:r>
        <w:rPr>
          <w:b/>
        </w:rPr>
        <w:t>Reasons:</w:t>
      </w:r>
      <w:r>
        <w:tab/>
      </w:r>
      <w:r w:rsidR="006F4495">
        <w:t>This Resolution has been implemented.</w:t>
      </w:r>
    </w:p>
    <w:p w14:paraId="2CFD5F7F" w14:textId="159C6C34" w:rsidR="00D27036" w:rsidRDefault="006F1911">
      <w:pPr>
        <w:pStyle w:val="Proposal"/>
      </w:pPr>
      <w:r>
        <w:t>MOD</w:t>
      </w:r>
      <w:r>
        <w:tab/>
        <w:t>EUR/</w:t>
      </w:r>
      <w:r w:rsidR="00E34A1C">
        <w:t>16</w:t>
      </w:r>
      <w:r>
        <w:t>A18/9</w:t>
      </w:r>
    </w:p>
    <w:p w14:paraId="0F4553E5" w14:textId="77777777" w:rsidR="006F1911" w:rsidRPr="006905BC" w:rsidRDefault="006F1911" w:rsidP="006F1911">
      <w:pPr>
        <w:pStyle w:val="ResNo"/>
      </w:pPr>
      <w:bookmarkStart w:id="91" w:name="_Toc450048598"/>
      <w:r w:rsidRPr="006905BC">
        <w:t xml:space="preserve">RESOLUTION </w:t>
      </w:r>
      <w:r w:rsidRPr="006905BC">
        <w:rPr>
          <w:rStyle w:val="href"/>
        </w:rPr>
        <w:t>72</w:t>
      </w:r>
      <w:r w:rsidRPr="006905BC">
        <w:t xml:space="preserve"> (Rev.WRC</w:t>
      </w:r>
      <w:r w:rsidRPr="006905BC">
        <w:noBreakHyphen/>
      </w:r>
      <w:del w:id="92" w:author="Author">
        <w:r w:rsidR="007308AB" w:rsidRPr="0054299D" w:rsidDel="005E5D61">
          <w:delText>07</w:delText>
        </w:r>
      </w:del>
      <w:ins w:id="93" w:author="Author">
        <w:r w:rsidR="007308AB" w:rsidRPr="0054299D">
          <w:t>19</w:t>
        </w:r>
      </w:ins>
      <w:r w:rsidRPr="006905BC">
        <w:t>)</w:t>
      </w:r>
      <w:bookmarkEnd w:id="91"/>
    </w:p>
    <w:p w14:paraId="71B039FA" w14:textId="77777777" w:rsidR="006F1911" w:rsidRPr="006905BC" w:rsidRDefault="006F1911" w:rsidP="006F1911">
      <w:pPr>
        <w:pStyle w:val="Restitle"/>
      </w:pPr>
      <w:bookmarkStart w:id="94" w:name="_Toc327364324"/>
      <w:bookmarkStart w:id="95" w:name="_Toc450048599"/>
      <w:r w:rsidRPr="006905BC">
        <w:t>World and regional preparations for world radiocommunication conferences</w:t>
      </w:r>
      <w:bookmarkEnd w:id="94"/>
      <w:bookmarkEnd w:id="95"/>
    </w:p>
    <w:p w14:paraId="10AD1818" w14:textId="77777777" w:rsidR="007308AB" w:rsidRPr="0054299D" w:rsidRDefault="007308AB" w:rsidP="007308AB">
      <w:pPr>
        <w:pStyle w:val="Normalaftertitle"/>
      </w:pPr>
      <w:r w:rsidRPr="0054299D">
        <w:t>The World Radiocommunication Conference (</w:t>
      </w:r>
      <w:del w:id="96" w:author="Author">
        <w:r w:rsidRPr="0054299D" w:rsidDel="005E5D61">
          <w:delText>Geneva</w:delText>
        </w:r>
      </w:del>
      <w:ins w:id="97" w:author="Author">
        <w:r w:rsidRPr="0054299D">
          <w:rPr>
            <w:lang w:eastAsia="nl-NL"/>
          </w:rPr>
          <w:t>Sharm el-Sheikh</w:t>
        </w:r>
      </w:ins>
      <w:r w:rsidRPr="0054299D">
        <w:t xml:space="preserve">, </w:t>
      </w:r>
      <w:del w:id="98" w:author="Author">
        <w:r w:rsidRPr="0054299D" w:rsidDel="005E5D61">
          <w:delText>2007</w:delText>
        </w:r>
      </w:del>
      <w:ins w:id="99" w:author="Author">
        <w:r w:rsidRPr="0054299D">
          <w:t>2019</w:t>
        </w:r>
      </w:ins>
      <w:r w:rsidRPr="0054299D">
        <w:t>),</w:t>
      </w:r>
    </w:p>
    <w:p w14:paraId="5B821653" w14:textId="77777777" w:rsidR="006F1911" w:rsidRPr="006905BC" w:rsidRDefault="00236378" w:rsidP="006F1911">
      <w:r>
        <w:t>…</w:t>
      </w:r>
    </w:p>
    <w:p w14:paraId="289F648A" w14:textId="77777777" w:rsidR="006F1911" w:rsidRPr="006905BC" w:rsidRDefault="006F1911" w:rsidP="006F1911">
      <w:pPr>
        <w:pStyle w:val="Call"/>
      </w:pPr>
      <w:r w:rsidRPr="006905BC">
        <w:t>further resolves to instruct the Director of the Radiocommunication Bureau</w:t>
      </w:r>
    </w:p>
    <w:p w14:paraId="05E0DBAD" w14:textId="77777777" w:rsidR="006F1911" w:rsidRPr="006905BC" w:rsidRDefault="007308AB" w:rsidP="006F1911">
      <w:pPr>
        <w:pStyle w:val="enumlev1"/>
      </w:pPr>
      <w:r>
        <w:t>…</w:t>
      </w:r>
    </w:p>
    <w:p w14:paraId="1E5831A6" w14:textId="77777777" w:rsidR="006F1911" w:rsidRPr="006905BC" w:rsidRDefault="006F1911" w:rsidP="006F1911">
      <w:r w:rsidRPr="006905BC">
        <w:rPr>
          <w:iCs/>
        </w:rPr>
        <w:t>2</w:t>
      </w:r>
      <w:r w:rsidRPr="006905BC">
        <w:tab/>
        <w:t xml:space="preserve">pursuant to </w:t>
      </w:r>
      <w:ins w:id="100" w:author="Author">
        <w:r w:rsidR="00236378">
          <w:t xml:space="preserve">the most recent version of </w:t>
        </w:r>
      </w:ins>
      <w:r w:rsidR="00236378" w:rsidRPr="006905BC">
        <w:t>Resolution ITU-R 2</w:t>
      </w:r>
      <w:del w:id="101" w:author="Author">
        <w:r w:rsidR="00236378" w:rsidRPr="006905BC" w:rsidDel="004E0C83">
          <w:delText>-</w:delText>
        </w:r>
        <w:r w:rsidR="00236378" w:rsidRPr="006905BC" w:rsidDel="009E69B5">
          <w:delText>5</w:delText>
        </w:r>
      </w:del>
      <w:r w:rsidR="00236378">
        <w:t xml:space="preserve"> </w:t>
      </w:r>
      <w:r w:rsidR="00236378" w:rsidRPr="006905BC">
        <w:t xml:space="preserve">of the </w:t>
      </w:r>
      <w:r w:rsidRPr="006905BC">
        <w:t>of the Radiocommunication Assembly on the CPM, to assist in ensuring that overview presentations of the chapters of the CPM Report will be made by the CPM management at an early stage in the CPM session, as part of the regularly scheduled meetings, in order to help all participants understand the contents of the CPM Report;</w:t>
      </w:r>
    </w:p>
    <w:p w14:paraId="387570D1" w14:textId="77777777" w:rsidR="006F1911" w:rsidRDefault="00236378" w:rsidP="006F1911">
      <w:r>
        <w:t>…</w:t>
      </w:r>
    </w:p>
    <w:p w14:paraId="0C75CEA8" w14:textId="77777777" w:rsidR="00D27036" w:rsidRDefault="006F1911">
      <w:pPr>
        <w:pStyle w:val="Reasons"/>
      </w:pPr>
      <w:r>
        <w:rPr>
          <w:b/>
        </w:rPr>
        <w:t>Reasons:</w:t>
      </w:r>
      <w:r>
        <w:tab/>
      </w:r>
      <w:r w:rsidR="00236378" w:rsidRPr="00236378">
        <w:t>Resolution ITU-R 2-5 was updated</w:t>
      </w:r>
      <w:r w:rsidR="00236378">
        <w:t>.</w:t>
      </w:r>
    </w:p>
    <w:p w14:paraId="1E85B682" w14:textId="07513158" w:rsidR="00D27036" w:rsidRDefault="006F1911">
      <w:pPr>
        <w:pStyle w:val="Proposal"/>
      </w:pPr>
      <w:r>
        <w:t>MOD</w:t>
      </w:r>
      <w:r>
        <w:tab/>
        <w:t>EUR/</w:t>
      </w:r>
      <w:r w:rsidR="00E34A1C">
        <w:t>16</w:t>
      </w:r>
      <w:r>
        <w:t>A18/10</w:t>
      </w:r>
    </w:p>
    <w:p w14:paraId="0AB76AE7" w14:textId="77777777" w:rsidR="00236378" w:rsidRPr="0054299D" w:rsidRDefault="00236378" w:rsidP="00236378">
      <w:pPr>
        <w:pStyle w:val="ResNo"/>
      </w:pPr>
      <w:bookmarkStart w:id="102" w:name="_Toc450048614"/>
      <w:r w:rsidRPr="0054299D">
        <w:t xml:space="preserve">RESOLUTION </w:t>
      </w:r>
      <w:r w:rsidRPr="0054299D">
        <w:rPr>
          <w:rStyle w:val="href"/>
        </w:rPr>
        <w:t>95</w:t>
      </w:r>
      <w:r w:rsidRPr="0054299D">
        <w:t xml:space="preserve"> (Rev.WRC-</w:t>
      </w:r>
      <w:del w:id="103" w:author="Author">
        <w:r w:rsidRPr="0054299D" w:rsidDel="005E5D61">
          <w:delText>07</w:delText>
        </w:r>
      </w:del>
      <w:ins w:id="104" w:author="Author">
        <w:r w:rsidRPr="0054299D">
          <w:t>19</w:t>
        </w:r>
      </w:ins>
      <w:r w:rsidRPr="0054299D">
        <w:t>)</w:t>
      </w:r>
      <w:bookmarkEnd w:id="102"/>
    </w:p>
    <w:p w14:paraId="398CD2F2" w14:textId="77777777" w:rsidR="00236378" w:rsidRPr="0054299D" w:rsidRDefault="00236378" w:rsidP="00236378">
      <w:pPr>
        <w:pStyle w:val="Restitle"/>
      </w:pPr>
      <w:bookmarkStart w:id="105" w:name="_Toc327364342"/>
      <w:bookmarkStart w:id="106" w:name="_Toc450048615"/>
      <w:r w:rsidRPr="0054299D">
        <w:t>General review of the Resolutions and Recommendations of world administrative radio conferences and world radiocommunication conferences</w:t>
      </w:r>
      <w:bookmarkEnd w:id="105"/>
      <w:bookmarkEnd w:id="106"/>
    </w:p>
    <w:p w14:paraId="6A855C23" w14:textId="77777777" w:rsidR="00236378" w:rsidRPr="0054299D" w:rsidRDefault="00236378" w:rsidP="00236378">
      <w:pPr>
        <w:pStyle w:val="Normalaftertitle"/>
      </w:pPr>
      <w:r w:rsidRPr="0054299D">
        <w:t>The World Radiocommunication Conference (</w:t>
      </w:r>
      <w:del w:id="107" w:author="Author">
        <w:r w:rsidRPr="0054299D" w:rsidDel="005E5D61">
          <w:delText>Geneva</w:delText>
        </w:r>
      </w:del>
      <w:ins w:id="108" w:author="Author">
        <w:r w:rsidRPr="0054299D">
          <w:rPr>
            <w:lang w:eastAsia="nl-NL"/>
          </w:rPr>
          <w:t>Sharm el-Sheikh</w:t>
        </w:r>
      </w:ins>
      <w:r w:rsidRPr="0054299D">
        <w:t xml:space="preserve">, </w:t>
      </w:r>
      <w:del w:id="109" w:author="Author">
        <w:r w:rsidRPr="0054299D" w:rsidDel="005E5D61">
          <w:delText>2007</w:delText>
        </w:r>
      </w:del>
      <w:ins w:id="110" w:author="Author">
        <w:r w:rsidRPr="0054299D">
          <w:t>2019</w:t>
        </w:r>
      </w:ins>
      <w:r w:rsidRPr="0054299D">
        <w:t>),</w:t>
      </w:r>
    </w:p>
    <w:p w14:paraId="192C9CD5" w14:textId="77777777" w:rsidR="00236378" w:rsidRPr="0054299D" w:rsidRDefault="00236378" w:rsidP="00236378">
      <w:r>
        <w:t>…</w:t>
      </w:r>
    </w:p>
    <w:p w14:paraId="5F89635B" w14:textId="77777777" w:rsidR="00236378" w:rsidRPr="0054299D" w:rsidRDefault="00236378" w:rsidP="00236378">
      <w:pPr>
        <w:pStyle w:val="Call"/>
      </w:pPr>
      <w:r w:rsidRPr="0054299D">
        <w:t xml:space="preserve">resolves to invite future competent world radiocommunication conferences </w:t>
      </w:r>
    </w:p>
    <w:p w14:paraId="34B57AF1" w14:textId="77777777" w:rsidR="00236378" w:rsidRPr="0054299D" w:rsidRDefault="00236378" w:rsidP="00236378">
      <w:r w:rsidRPr="0054299D">
        <w:t>1</w:t>
      </w:r>
      <w:r w:rsidRPr="0054299D">
        <w:tab/>
        <w:t>to review the Resolutions and Recommendations of previous conferences that are related to the agenda of the Conference with a view to their possible revision, replacement or abrogation and to take appropriate action;</w:t>
      </w:r>
    </w:p>
    <w:p w14:paraId="313A4412" w14:textId="77777777" w:rsidR="00236378" w:rsidRPr="0054299D" w:rsidRDefault="00236378" w:rsidP="00236378">
      <w:pPr>
        <w:keepNext/>
        <w:rPr>
          <w:lang w:eastAsia="ja-JP"/>
        </w:rPr>
      </w:pPr>
      <w:r w:rsidRPr="0054299D">
        <w:rPr>
          <w:lang w:eastAsia="ja-JP"/>
        </w:rPr>
        <w:lastRenderedPageBreak/>
        <w:t>2</w:t>
      </w:r>
      <w:r w:rsidRPr="0054299D">
        <w:rPr>
          <w:lang w:eastAsia="ja-JP"/>
        </w:rPr>
        <w:tab/>
      </w:r>
      <w:r w:rsidRPr="0054299D">
        <w:t xml:space="preserve">to review the Resolutions and Recommendations of previous conferences </w:t>
      </w:r>
      <w:r w:rsidRPr="0054299D">
        <w:rPr>
          <w:lang w:eastAsia="ja-JP"/>
        </w:rPr>
        <w:t xml:space="preserve">that are not related to any agenda item of the Conference </w:t>
      </w:r>
      <w:r w:rsidRPr="0054299D">
        <w:t>with a view to</w:t>
      </w:r>
      <w:r w:rsidRPr="0054299D">
        <w:rPr>
          <w:lang w:eastAsia="ja-JP"/>
        </w:rPr>
        <w:t>:</w:t>
      </w:r>
    </w:p>
    <w:p w14:paraId="23523C2F" w14:textId="77777777" w:rsidR="00236378" w:rsidRPr="0054299D" w:rsidRDefault="00236378" w:rsidP="00236378">
      <w:pPr>
        <w:pStyle w:val="enumlev1"/>
        <w:rPr>
          <w:lang w:eastAsia="ja-JP"/>
        </w:rPr>
      </w:pPr>
      <w:r w:rsidRPr="0054299D">
        <w:rPr>
          <w:lang w:eastAsia="ja-JP"/>
        </w:rPr>
        <w:t>–</w:t>
      </w:r>
      <w:r w:rsidRPr="0054299D">
        <w:rPr>
          <w:lang w:eastAsia="ja-JP"/>
        </w:rPr>
        <w:tab/>
        <w:t>abrogating those Resolutions and Recommendations that have served their purpose or have become no longer necessary;</w:t>
      </w:r>
    </w:p>
    <w:p w14:paraId="24DBA228" w14:textId="77777777" w:rsidR="00236378" w:rsidRPr="0054299D" w:rsidRDefault="00236378" w:rsidP="00236378">
      <w:pPr>
        <w:pStyle w:val="enumlev1"/>
        <w:rPr>
          <w:lang w:eastAsia="ja-JP"/>
        </w:rPr>
      </w:pPr>
      <w:r w:rsidRPr="0054299D">
        <w:rPr>
          <w:lang w:eastAsia="ja-JP"/>
        </w:rPr>
        <w:t>–</w:t>
      </w:r>
      <w:r w:rsidRPr="0054299D">
        <w:rPr>
          <w:lang w:eastAsia="ja-JP"/>
        </w:rPr>
        <w:tab/>
        <w:t>reviewing the need for those Resolutions and Recommendations, or parts thereof, requesting ITU-R studies on which no progress has been made during the last two periods between conferences;</w:t>
      </w:r>
    </w:p>
    <w:p w14:paraId="18E88C29" w14:textId="77777777" w:rsidR="00236378" w:rsidRPr="0054299D" w:rsidRDefault="00236378" w:rsidP="00236378">
      <w:pPr>
        <w:pStyle w:val="enumlev1"/>
        <w:rPr>
          <w:lang w:eastAsia="ja-JP"/>
        </w:rPr>
      </w:pPr>
      <w:r w:rsidRPr="0054299D">
        <w:rPr>
          <w:lang w:eastAsia="ja-JP"/>
        </w:rPr>
        <w:t>–</w:t>
      </w:r>
      <w:r w:rsidRPr="0054299D">
        <w:rPr>
          <w:lang w:eastAsia="ja-JP"/>
        </w:rPr>
        <w:tab/>
        <w:t>updating and modifying Resolutions and Recommendations, or parts thereof that have become out of date, and to correct obvious omissions, inconsistencies, ambiguities or editorial errors and effect any necessary alignment;</w:t>
      </w:r>
    </w:p>
    <w:p w14:paraId="2C55BA24" w14:textId="77777777" w:rsidR="00236378" w:rsidRPr="0054299D" w:rsidRDefault="00236378" w:rsidP="00236378">
      <w:pPr>
        <w:rPr>
          <w:ins w:id="111" w:author="Author"/>
          <w:lang w:eastAsia="ja-JP"/>
        </w:rPr>
      </w:pPr>
      <w:ins w:id="112" w:author="Author">
        <w:r w:rsidRPr="0054299D">
          <w:rPr>
            <w:lang w:eastAsia="ja-JP"/>
          </w:rPr>
          <w:t>3</w:t>
        </w:r>
        <w:r w:rsidRPr="0054299D">
          <w:rPr>
            <w:lang w:eastAsia="ja-JP"/>
          </w:rPr>
          <w:tab/>
          <w:t>to include a standing agenda item which would consider the examination of Resolutions and Recommendations referred to in resolves 2 of this Resolution;</w:t>
        </w:r>
      </w:ins>
    </w:p>
    <w:p w14:paraId="6FD2C839" w14:textId="77777777" w:rsidR="00236378" w:rsidRPr="0054299D" w:rsidRDefault="00236378" w:rsidP="00236378">
      <w:pPr>
        <w:rPr>
          <w:lang w:eastAsia="ja-JP"/>
        </w:rPr>
      </w:pPr>
      <w:del w:id="113" w:author="Author">
        <w:r w:rsidRPr="0054299D" w:rsidDel="008C17F3">
          <w:rPr>
            <w:lang w:eastAsia="ja-JP"/>
          </w:rPr>
          <w:delText>3</w:delText>
        </w:r>
      </w:del>
      <w:ins w:id="114" w:author="Author">
        <w:r w:rsidRPr="0054299D">
          <w:rPr>
            <w:lang w:eastAsia="ja-JP"/>
          </w:rPr>
          <w:t>4</w:t>
        </w:r>
      </w:ins>
      <w:r w:rsidRPr="0054299D">
        <w:rPr>
          <w:lang w:eastAsia="ja-JP"/>
        </w:rPr>
        <w:tab/>
        <w:t xml:space="preserve">at the beginning of the </w:t>
      </w:r>
      <w:del w:id="115" w:author="Author">
        <w:r w:rsidRPr="0054299D" w:rsidDel="0016665C">
          <w:rPr>
            <w:lang w:eastAsia="ja-JP"/>
          </w:rPr>
          <w:delText>c</w:delText>
        </w:r>
      </w:del>
      <w:ins w:id="116" w:author="Author">
        <w:r w:rsidRPr="0054299D">
          <w:rPr>
            <w:lang w:eastAsia="ja-JP"/>
          </w:rPr>
          <w:t>C</w:t>
        </w:r>
      </w:ins>
      <w:r w:rsidRPr="0054299D">
        <w:rPr>
          <w:lang w:eastAsia="ja-JP"/>
        </w:rPr>
        <w:t xml:space="preserve">onference, to determine which committee within the </w:t>
      </w:r>
      <w:del w:id="117" w:author="Author">
        <w:r w:rsidRPr="0054299D" w:rsidDel="0016665C">
          <w:rPr>
            <w:lang w:eastAsia="ja-JP"/>
          </w:rPr>
          <w:delText>c</w:delText>
        </w:r>
      </w:del>
      <w:ins w:id="118" w:author="Author">
        <w:r w:rsidRPr="0054299D">
          <w:rPr>
            <w:lang w:eastAsia="ja-JP"/>
          </w:rPr>
          <w:t>C</w:t>
        </w:r>
      </w:ins>
      <w:r w:rsidRPr="0054299D">
        <w:rPr>
          <w:lang w:eastAsia="ja-JP"/>
        </w:rPr>
        <w:t xml:space="preserve">onference has the primary responsibility to review each of the Resolutions and Recommendations referred to in </w:t>
      </w:r>
      <w:r w:rsidRPr="0054299D">
        <w:rPr>
          <w:i/>
          <w:iCs/>
          <w:lang w:eastAsia="ja-JP"/>
        </w:rPr>
        <w:t>resolves </w:t>
      </w:r>
      <w:r w:rsidRPr="0054299D">
        <w:rPr>
          <w:lang w:eastAsia="ja-JP"/>
        </w:rPr>
        <w:t>1 and 2 above,</w:t>
      </w:r>
    </w:p>
    <w:p w14:paraId="0458280C" w14:textId="77777777" w:rsidR="00236378" w:rsidRPr="0054299D" w:rsidRDefault="00236378" w:rsidP="00236378">
      <w:r>
        <w:t>…</w:t>
      </w:r>
    </w:p>
    <w:p w14:paraId="45051938" w14:textId="77777777" w:rsidR="00236378" w:rsidRPr="0054299D" w:rsidRDefault="00236378" w:rsidP="00236378">
      <w:pPr>
        <w:pStyle w:val="Call"/>
      </w:pPr>
      <w:r w:rsidRPr="0054299D">
        <w:t>invites administrations</w:t>
      </w:r>
    </w:p>
    <w:p w14:paraId="6FA55068" w14:textId="77777777" w:rsidR="00236378" w:rsidRPr="0054299D" w:rsidRDefault="00236378" w:rsidP="00236378">
      <w:r w:rsidRPr="0054299D">
        <w:t>to submit contributions on the implementation of this Resolution to</w:t>
      </w:r>
      <w:ins w:id="119" w:author="Author">
        <w:r w:rsidRPr="0054299D">
          <w:t xml:space="preserve"> the second session of the</w:t>
        </w:r>
      </w:ins>
      <w:r w:rsidRPr="0054299D">
        <w:t xml:space="preserve"> CPM,</w:t>
      </w:r>
    </w:p>
    <w:p w14:paraId="340AA888" w14:textId="77777777" w:rsidR="00236378" w:rsidRPr="0054299D" w:rsidRDefault="00236378" w:rsidP="00236378">
      <w:pPr>
        <w:pStyle w:val="Call"/>
      </w:pPr>
      <w:r w:rsidRPr="0054299D">
        <w:t>invites the Conference Preparatory Meeting</w:t>
      </w:r>
    </w:p>
    <w:p w14:paraId="17F041E6" w14:textId="77777777" w:rsidR="00236378" w:rsidRPr="0054299D" w:rsidRDefault="00236378" w:rsidP="00236378">
      <w:r w:rsidRPr="0054299D">
        <w:t xml:space="preserve">to include, in its Report, the results of the general review of the Resolutions and Recommendations of previous conferences, based on the contributions by administrations to </w:t>
      </w:r>
      <w:ins w:id="120" w:author="Author">
        <w:r w:rsidRPr="0054299D">
          <w:t xml:space="preserve">the second session of the </w:t>
        </w:r>
      </w:ins>
      <w:r w:rsidRPr="0054299D">
        <w:t>CPM</w:t>
      </w:r>
      <w:ins w:id="121" w:author="Author">
        <w:r w:rsidRPr="0054299D">
          <w:t xml:space="preserve"> and taking into account the above-mentioned report of the Director</w:t>
        </w:r>
      </w:ins>
      <w:r w:rsidRPr="0054299D">
        <w:t>, in order to facilitate the follow-up by</w:t>
      </w:r>
      <w:del w:id="122" w:author="Author">
        <w:r w:rsidRPr="0054299D" w:rsidDel="0016665C">
          <w:delText xml:space="preserve"> future WRCs</w:delText>
        </w:r>
      </w:del>
      <w:ins w:id="123" w:author="Author">
        <w:r w:rsidRPr="0054299D">
          <w:t xml:space="preserve"> the Conference</w:t>
        </w:r>
      </w:ins>
      <w:r w:rsidRPr="0054299D">
        <w:t>.</w:t>
      </w:r>
    </w:p>
    <w:p w14:paraId="771CDBE2" w14:textId="77777777" w:rsidR="00236378" w:rsidRPr="0054299D" w:rsidRDefault="00236378" w:rsidP="00236378">
      <w:pPr>
        <w:pStyle w:val="Reasons"/>
      </w:pPr>
      <w:r w:rsidRPr="0054299D">
        <w:rPr>
          <w:b/>
        </w:rPr>
        <w:t>Reasons:</w:t>
      </w:r>
      <w:r w:rsidRPr="0054299D">
        <w:tab/>
        <w:t xml:space="preserve">Resolution </w:t>
      </w:r>
      <w:r w:rsidRPr="0054299D">
        <w:rPr>
          <w:b/>
        </w:rPr>
        <w:t>95 (Rev.WRC-07)</w:t>
      </w:r>
      <w:r w:rsidRPr="0054299D">
        <w:t xml:space="preserve"> relates to the review by a WRC of all Resolutions and Recommendations of previous conferences. Maintaining </w:t>
      </w:r>
      <w:r w:rsidRPr="0054299D">
        <w:rPr>
          <w:i/>
        </w:rPr>
        <w:t>resolves</w:t>
      </w:r>
      <w:r w:rsidRPr="0054299D">
        <w:t xml:space="preserve"> 1 and 2 is necessary in order to ensure clear consistency of the scope of work under this Resolution, taking into account also that </w:t>
      </w:r>
      <w:r w:rsidRPr="0054299D">
        <w:rPr>
          <w:i/>
        </w:rPr>
        <w:t>resolves</w:t>
      </w:r>
      <w:r w:rsidRPr="0054299D">
        <w:t xml:space="preserve"> 3 of Resolution </w:t>
      </w:r>
      <w:r w:rsidRPr="0054299D">
        <w:rPr>
          <w:b/>
        </w:rPr>
        <w:t>95 (Rev.WRC-07)</w:t>
      </w:r>
      <w:r w:rsidRPr="0054299D">
        <w:t xml:space="preserve"> invites a WRC to determine, at its beginning, which committee within the conference has the primary responsibility to review each of the Resolutions and Recommendations.</w:t>
      </w:r>
      <w:r w:rsidRPr="00236378">
        <w:t xml:space="preserve"> </w:t>
      </w:r>
      <w:r>
        <w:br/>
      </w:r>
      <w:r w:rsidRPr="0054299D">
        <w:t xml:space="preserve">A new resolves is also proposed in order to invite WRCs to include a standing agenda item which would consider the examination of Resolutions and Recommendations referred to in </w:t>
      </w:r>
      <w:r w:rsidRPr="0054299D">
        <w:rPr>
          <w:i/>
        </w:rPr>
        <w:t>resolves</w:t>
      </w:r>
      <w:r w:rsidRPr="0054299D">
        <w:t xml:space="preserve"> 2 of Resolution </w:t>
      </w:r>
      <w:r w:rsidRPr="0054299D">
        <w:rPr>
          <w:b/>
        </w:rPr>
        <w:t>95 (Rev.WRC-07)</w:t>
      </w:r>
      <w:r w:rsidRPr="0054299D">
        <w:t>. This proposal allows providing a clear basis for standing agenda item 4 of WRCs.</w:t>
      </w:r>
    </w:p>
    <w:p w14:paraId="292C6A4F" w14:textId="0C3D5EE8" w:rsidR="00D27036" w:rsidRDefault="006F1911">
      <w:pPr>
        <w:pStyle w:val="Proposal"/>
      </w:pPr>
      <w:r>
        <w:t>SUP</w:t>
      </w:r>
      <w:r>
        <w:tab/>
        <w:t>EUR/</w:t>
      </w:r>
      <w:r w:rsidR="00E34A1C">
        <w:t>16</w:t>
      </w:r>
      <w:r>
        <w:t>A18/11</w:t>
      </w:r>
    </w:p>
    <w:p w14:paraId="27F72042" w14:textId="77777777" w:rsidR="006F1911" w:rsidRPr="001A18CC" w:rsidRDefault="006F1911" w:rsidP="006F1911">
      <w:pPr>
        <w:pStyle w:val="ResNo"/>
      </w:pPr>
      <w:bookmarkStart w:id="124" w:name="_Toc450048616"/>
      <w:r w:rsidRPr="001A18CC">
        <w:t xml:space="preserve">RESOLUTION </w:t>
      </w:r>
      <w:r w:rsidRPr="001A18CC">
        <w:rPr>
          <w:rStyle w:val="href"/>
        </w:rPr>
        <w:t>99</w:t>
      </w:r>
      <w:r w:rsidRPr="001A18CC">
        <w:t xml:space="preserve"> (WRC-15)</w:t>
      </w:r>
      <w:bookmarkEnd w:id="124"/>
    </w:p>
    <w:p w14:paraId="4E9D495C" w14:textId="77777777" w:rsidR="006F1911" w:rsidRPr="00322CC6" w:rsidRDefault="006F1911" w:rsidP="006F1911">
      <w:pPr>
        <w:pStyle w:val="Restitle"/>
      </w:pPr>
      <w:bookmarkStart w:id="125" w:name="_Toc450048617"/>
      <w:r w:rsidRPr="00322CC6">
        <w:t>Provisional application of certain provisions of the Radio Regulations</w:t>
      </w:r>
      <w:r w:rsidRPr="00322CC6">
        <w:br/>
        <w:t xml:space="preserve">as revised by the 2015 World Radiocommunication Conference </w:t>
      </w:r>
      <w:r w:rsidRPr="00322CC6">
        <w:br/>
        <w:t>and abrogation of certain Resolutions and Recommendations</w:t>
      </w:r>
      <w:bookmarkEnd w:id="125"/>
    </w:p>
    <w:p w14:paraId="03142FE8" w14:textId="77777777" w:rsidR="00D27036" w:rsidRDefault="006F1911">
      <w:pPr>
        <w:pStyle w:val="Reasons"/>
      </w:pPr>
      <w:r>
        <w:rPr>
          <w:b/>
        </w:rPr>
        <w:t>Reasons:</w:t>
      </w:r>
      <w:r>
        <w:tab/>
      </w:r>
      <w:r w:rsidR="00236378" w:rsidRPr="0015522C">
        <w:t xml:space="preserve">Objective reached </w:t>
      </w:r>
      <w:r w:rsidR="00236378">
        <w:t>with the</w:t>
      </w:r>
      <w:r w:rsidR="00236378" w:rsidRPr="0015522C">
        <w:t xml:space="preserve"> publication of Radio Regulations 201</w:t>
      </w:r>
      <w:r w:rsidR="00236378">
        <w:t>6</w:t>
      </w:r>
      <w:r w:rsidR="00236378" w:rsidRPr="0015522C">
        <w:t>.</w:t>
      </w:r>
    </w:p>
    <w:p w14:paraId="387E96D2" w14:textId="131453BF" w:rsidR="00D27036" w:rsidRDefault="006F1911">
      <w:pPr>
        <w:pStyle w:val="Proposal"/>
      </w:pPr>
      <w:r>
        <w:lastRenderedPageBreak/>
        <w:t>MOD</w:t>
      </w:r>
      <w:r>
        <w:tab/>
        <w:t>EUR/</w:t>
      </w:r>
      <w:r w:rsidR="00E34A1C">
        <w:t>16</w:t>
      </w:r>
      <w:r>
        <w:t>A18/12</w:t>
      </w:r>
    </w:p>
    <w:p w14:paraId="6B6CD154" w14:textId="77777777" w:rsidR="006F1911" w:rsidRPr="006905BC" w:rsidRDefault="006F1911" w:rsidP="006F1911">
      <w:pPr>
        <w:pStyle w:val="ResNo"/>
      </w:pPr>
      <w:bookmarkStart w:id="126" w:name="_Toc450048628"/>
      <w:r w:rsidRPr="006905BC">
        <w:t xml:space="preserve">RESOLUTION </w:t>
      </w:r>
      <w:r w:rsidRPr="006905BC">
        <w:rPr>
          <w:rStyle w:val="href"/>
        </w:rPr>
        <w:t>143</w:t>
      </w:r>
      <w:r w:rsidRPr="006905BC">
        <w:t xml:space="preserve"> (Rev.WRC</w:t>
      </w:r>
      <w:r w:rsidR="00236378" w:rsidRPr="00B17FA1">
        <w:t>-</w:t>
      </w:r>
      <w:del w:id="127" w:author="Author">
        <w:r w:rsidR="00236378" w:rsidRPr="00B17FA1" w:rsidDel="002B6675">
          <w:delText>07</w:delText>
        </w:r>
      </w:del>
      <w:ins w:id="128" w:author="Author">
        <w:r w:rsidR="00236378" w:rsidRPr="00B17FA1">
          <w:t>19</w:t>
        </w:r>
      </w:ins>
      <w:r w:rsidRPr="006905BC">
        <w:t>)</w:t>
      </w:r>
      <w:bookmarkEnd w:id="126"/>
    </w:p>
    <w:p w14:paraId="48A76898" w14:textId="77777777" w:rsidR="006F1911" w:rsidRPr="006905BC" w:rsidRDefault="006F1911" w:rsidP="006F1911">
      <w:pPr>
        <w:pStyle w:val="Restitle"/>
      </w:pPr>
      <w:bookmarkStart w:id="129" w:name="_Toc327364358"/>
      <w:bookmarkStart w:id="130" w:name="_Toc450048629"/>
      <w:r w:rsidRPr="006905BC">
        <w:t>Guidelines for the implementation of high-density applications in the fixed-satellite service in frequency bands identified for these applications</w:t>
      </w:r>
      <w:bookmarkEnd w:id="129"/>
      <w:bookmarkEnd w:id="130"/>
    </w:p>
    <w:p w14:paraId="59646A68" w14:textId="77777777" w:rsidR="006F1911" w:rsidRPr="006905BC" w:rsidRDefault="006F1911" w:rsidP="006F1911">
      <w:pPr>
        <w:pStyle w:val="Normalaftertitle"/>
      </w:pPr>
      <w:r w:rsidRPr="006905BC">
        <w:t>The World Radiocommunication Conference (</w:t>
      </w:r>
      <w:del w:id="131" w:author="Author">
        <w:r w:rsidR="00236378" w:rsidRPr="0054299D" w:rsidDel="005E5D61">
          <w:delText>Geneva</w:delText>
        </w:r>
      </w:del>
      <w:ins w:id="132" w:author="Author">
        <w:r w:rsidR="00236378" w:rsidRPr="0054299D">
          <w:rPr>
            <w:lang w:eastAsia="nl-NL"/>
          </w:rPr>
          <w:t>Sharm el-Sheikh</w:t>
        </w:r>
      </w:ins>
      <w:r w:rsidR="00236378" w:rsidRPr="0054299D">
        <w:t xml:space="preserve">, </w:t>
      </w:r>
      <w:del w:id="133" w:author="Author">
        <w:r w:rsidR="00236378" w:rsidRPr="0054299D" w:rsidDel="005E5D61">
          <w:delText>2007</w:delText>
        </w:r>
      </w:del>
      <w:ins w:id="134" w:author="Author">
        <w:r w:rsidR="00236378" w:rsidRPr="0054299D">
          <w:t>2019</w:t>
        </w:r>
      </w:ins>
      <w:r w:rsidRPr="006905BC">
        <w:t>),</w:t>
      </w:r>
    </w:p>
    <w:p w14:paraId="7C52F3CA" w14:textId="77777777" w:rsidR="006F1911" w:rsidRPr="006905BC" w:rsidRDefault="00236378" w:rsidP="006F1911">
      <w:r>
        <w:t>…</w:t>
      </w:r>
    </w:p>
    <w:p w14:paraId="155F8EB0" w14:textId="77777777" w:rsidR="006F1911" w:rsidRPr="006905BC" w:rsidRDefault="006F1911" w:rsidP="006F1911">
      <w:pPr>
        <w:pStyle w:val="Call"/>
      </w:pPr>
      <w:r w:rsidRPr="006905BC">
        <w:t>resolves</w:t>
      </w:r>
    </w:p>
    <w:p w14:paraId="0DF1A49F" w14:textId="77777777" w:rsidR="006F1911" w:rsidRPr="006905BC" w:rsidRDefault="00236378" w:rsidP="006F1911">
      <w:pPr>
        <w:pStyle w:val="enumlev2"/>
        <w:rPr>
          <w:i/>
        </w:rPr>
      </w:pPr>
      <w:r>
        <w:rPr>
          <w:i/>
        </w:rPr>
        <w:t>…</w:t>
      </w:r>
    </w:p>
    <w:p w14:paraId="0A452176" w14:textId="77777777" w:rsidR="006F1911" w:rsidRPr="006905BC" w:rsidRDefault="006F1911" w:rsidP="006F1911">
      <w:pPr>
        <w:pStyle w:val="enumlev1"/>
      </w:pPr>
      <w:r w:rsidRPr="006905BC">
        <w:rPr>
          <w:i/>
          <w:iCs/>
        </w:rPr>
        <w:t>c)</w:t>
      </w:r>
      <w:r w:rsidRPr="006905BC">
        <w:tab/>
      </w:r>
      <w:proofErr w:type="gramStart"/>
      <w:r w:rsidRPr="006905BC">
        <w:t>take</w:t>
      </w:r>
      <w:proofErr w:type="gramEnd"/>
      <w:r w:rsidRPr="006905BC">
        <w:t xml:space="preserve"> into account the relevant technical characteristics applicable to HDFSS, as identified by ITU</w:t>
      </w:r>
      <w:r w:rsidRPr="006905BC">
        <w:noBreakHyphen/>
        <w:t>R Recommendations (e.g. Recommendations ITU</w:t>
      </w:r>
      <w:r w:rsidRPr="006905BC">
        <w:noBreakHyphen/>
        <w:t>R S.524</w:t>
      </w:r>
      <w:r w:rsidRPr="006905BC">
        <w:noBreakHyphen/>
        <w:t>9, ITU</w:t>
      </w:r>
      <w:r w:rsidRPr="006905BC">
        <w:noBreakHyphen/>
        <w:t xml:space="preserve">R </w:t>
      </w:r>
      <w:r w:rsidR="00236378" w:rsidRPr="00B17FA1">
        <w:t>S.1594</w:t>
      </w:r>
      <w:ins w:id="135" w:author="Author">
        <w:r w:rsidR="00236378" w:rsidRPr="00B17FA1">
          <w:t>-0</w:t>
        </w:r>
      </w:ins>
      <w:r w:rsidR="00236378" w:rsidRPr="00B17FA1">
        <w:t xml:space="preserve"> and ITU</w:t>
      </w:r>
      <w:r w:rsidR="00236378" w:rsidRPr="00B17FA1">
        <w:noBreakHyphen/>
        <w:t>R S.1783</w:t>
      </w:r>
      <w:ins w:id="136" w:author="Author">
        <w:r w:rsidR="00236378" w:rsidRPr="00B17FA1">
          <w:t>-0</w:t>
        </w:r>
      </w:ins>
      <w:r w:rsidRPr="006905BC">
        <w:t>);</w:t>
      </w:r>
    </w:p>
    <w:p w14:paraId="19215A1A" w14:textId="77777777" w:rsidR="006F1911" w:rsidRDefault="00236378" w:rsidP="006F1911">
      <w:r>
        <w:t>…</w:t>
      </w:r>
    </w:p>
    <w:p w14:paraId="2F8A4DB2" w14:textId="77777777" w:rsidR="00D27036" w:rsidRDefault="006F1911">
      <w:pPr>
        <w:pStyle w:val="Reasons"/>
      </w:pPr>
      <w:r>
        <w:rPr>
          <w:b/>
        </w:rPr>
        <w:t>Reasons:</w:t>
      </w:r>
      <w:r>
        <w:tab/>
      </w:r>
      <w:r w:rsidR="00236378" w:rsidRPr="00B17FA1">
        <w:t>Recommendations ITU-R S.524-9, ITU</w:t>
      </w:r>
      <w:r w:rsidR="00236378" w:rsidRPr="00B17FA1">
        <w:noBreakHyphen/>
        <w:t>R S.1594-0 and ITU</w:t>
      </w:r>
      <w:r w:rsidR="00236378" w:rsidRPr="00B17FA1">
        <w:noBreakHyphen/>
        <w:t>R S.1783-0 in force.</w:t>
      </w:r>
    </w:p>
    <w:p w14:paraId="67D36C9E" w14:textId="0747E60D" w:rsidR="00D27036" w:rsidRDefault="006F1911">
      <w:pPr>
        <w:pStyle w:val="Proposal"/>
      </w:pPr>
      <w:r>
        <w:t>MOD</w:t>
      </w:r>
      <w:r>
        <w:tab/>
        <w:t>EUR/</w:t>
      </w:r>
      <w:r w:rsidR="00E34A1C">
        <w:t>16</w:t>
      </w:r>
      <w:r>
        <w:t>A18/13</w:t>
      </w:r>
    </w:p>
    <w:p w14:paraId="34FAEA20" w14:textId="77777777" w:rsidR="006F1911" w:rsidRPr="006905BC" w:rsidRDefault="006F1911" w:rsidP="006F1911">
      <w:pPr>
        <w:pStyle w:val="ResNo"/>
      </w:pPr>
      <w:bookmarkStart w:id="137" w:name="_Toc450048702"/>
      <w:r w:rsidRPr="006905BC">
        <w:t xml:space="preserve">RESOLUTION </w:t>
      </w:r>
      <w:r w:rsidRPr="006905BC">
        <w:rPr>
          <w:rStyle w:val="href"/>
        </w:rPr>
        <w:t>344</w:t>
      </w:r>
      <w:r w:rsidRPr="006905BC">
        <w:t xml:space="preserve"> (Rev.WRC</w:t>
      </w:r>
      <w:r w:rsidRPr="006905BC">
        <w:noBreakHyphen/>
      </w:r>
      <w:del w:id="138" w:author="Author">
        <w:r w:rsidR="003D5397" w:rsidRPr="007015BD" w:rsidDel="009D6C80">
          <w:delText>12</w:delText>
        </w:r>
      </w:del>
      <w:ins w:id="139" w:author="Author">
        <w:r w:rsidR="003D5397" w:rsidRPr="007015BD">
          <w:t>19</w:t>
        </w:r>
      </w:ins>
      <w:r w:rsidRPr="006905BC">
        <w:t>)</w:t>
      </w:r>
      <w:bookmarkEnd w:id="137"/>
    </w:p>
    <w:p w14:paraId="18F4A9B7" w14:textId="77777777" w:rsidR="006F1911" w:rsidRPr="006905BC" w:rsidRDefault="006F1911" w:rsidP="006F1911">
      <w:pPr>
        <w:pStyle w:val="Restitle"/>
      </w:pPr>
      <w:bookmarkStart w:id="140" w:name="_Toc319401806"/>
      <w:bookmarkStart w:id="141" w:name="_Toc327364434"/>
      <w:bookmarkStart w:id="142" w:name="_Toc450048703"/>
      <w:r w:rsidRPr="006905BC">
        <w:t>Management of the maritime identity numbering resource</w:t>
      </w:r>
      <w:bookmarkEnd w:id="140"/>
      <w:bookmarkEnd w:id="141"/>
      <w:bookmarkEnd w:id="142"/>
    </w:p>
    <w:p w14:paraId="7D1F8E05" w14:textId="77777777" w:rsidR="006F1911" w:rsidRPr="006905BC" w:rsidRDefault="006F1911" w:rsidP="006F1911">
      <w:pPr>
        <w:pStyle w:val="Normalaftertitle"/>
      </w:pPr>
      <w:r w:rsidRPr="006905BC">
        <w:t>The World Radiocommunication Conference (</w:t>
      </w:r>
      <w:del w:id="143" w:author="Author">
        <w:r w:rsidR="003D5397" w:rsidRPr="007015BD" w:rsidDel="002D43AD">
          <w:delText>Geneva, 2012</w:delText>
        </w:r>
      </w:del>
      <w:ins w:id="144" w:author="Author">
        <w:r w:rsidR="003D5397" w:rsidRPr="007015BD">
          <w:rPr>
            <w:szCs w:val="24"/>
            <w:lang w:val="en-US"/>
          </w:rPr>
          <w:t>Sharm el-Sheikh, 2019</w:t>
        </w:r>
      </w:ins>
      <w:r w:rsidRPr="006905BC">
        <w:t>),</w:t>
      </w:r>
    </w:p>
    <w:p w14:paraId="3E984D07" w14:textId="77777777" w:rsidR="006F1911" w:rsidRPr="006905BC" w:rsidRDefault="006F1911" w:rsidP="006F1911">
      <w:pPr>
        <w:pStyle w:val="Call"/>
      </w:pPr>
      <w:r w:rsidRPr="006905BC">
        <w:t>noting</w:t>
      </w:r>
    </w:p>
    <w:p w14:paraId="73CFDF14" w14:textId="77777777" w:rsidR="003D5397" w:rsidRPr="007015BD" w:rsidRDefault="003D5397" w:rsidP="003D5397">
      <w:r w:rsidRPr="007015BD">
        <w:rPr>
          <w:i/>
          <w:color w:val="000000"/>
        </w:rPr>
        <w:t>a)</w:t>
      </w:r>
      <w:r w:rsidRPr="007015BD">
        <w:tab/>
        <w:t xml:space="preserve">that the installation of digital selective calling equipment </w:t>
      </w:r>
      <w:del w:id="145" w:author="Author">
        <w:r w:rsidRPr="007015BD" w:rsidDel="009D6C80">
          <w:delText>or</w:delText>
        </w:r>
      </w:del>
      <w:ins w:id="146" w:author="Author">
        <w:r w:rsidRPr="007015BD">
          <w:t>and some</w:t>
        </w:r>
      </w:ins>
      <w:r w:rsidRPr="007015BD">
        <w:t xml:space="preserve"> Inmarsat </w:t>
      </w:r>
      <w:del w:id="147" w:author="Author">
        <w:r w:rsidRPr="007015BD" w:rsidDel="009D6C80">
          <w:delText xml:space="preserve">B, C or M </w:delText>
        </w:r>
      </w:del>
      <w:r w:rsidRPr="007015BD">
        <w:t>ship earth station equipment on ships participating in the Global Maritime Distress and Safety System (GMDSS) on a mandatory or voluntary basis requires the assignment of a unique nine</w:t>
      </w:r>
      <w:r w:rsidRPr="007015BD">
        <w:noBreakHyphen/>
        <w:t>digit maritime mobile service identity (MMSI);</w:t>
      </w:r>
    </w:p>
    <w:p w14:paraId="08AE04CB" w14:textId="77777777" w:rsidR="006F1911" w:rsidRPr="006905BC" w:rsidRDefault="006F1911" w:rsidP="006F1911">
      <w:r w:rsidRPr="006905BC">
        <w:rPr>
          <w:i/>
        </w:rPr>
        <w:t>b)</w:t>
      </w:r>
      <w:r w:rsidRPr="006905BC">
        <w:tab/>
        <w:t>that such equipment offers the possibility to connect with public telecommunication networks;</w:t>
      </w:r>
    </w:p>
    <w:p w14:paraId="16FAA369" w14:textId="77777777" w:rsidR="006F1911" w:rsidRPr="006905BC" w:rsidRDefault="006F1911" w:rsidP="006F1911">
      <w:r w:rsidRPr="006905BC">
        <w:rPr>
          <w:i/>
        </w:rPr>
        <w:t>c)</w:t>
      </w:r>
      <w:r w:rsidRPr="006905BC">
        <w:tab/>
        <w:t>that only mobile-satellite systems have been able to resolve the various billing, routeing, charging and signalling requirements needed to provide full two-way automatic connectivity between ships and the international public correspondence service;</w:t>
      </w:r>
    </w:p>
    <w:p w14:paraId="285BA772" w14:textId="77777777" w:rsidR="003D5397" w:rsidRPr="007015BD" w:rsidRDefault="003D5397" w:rsidP="003D5397">
      <w:r w:rsidRPr="007015BD">
        <w:rPr>
          <w:i/>
        </w:rPr>
        <w:t>d)</w:t>
      </w:r>
      <w:r w:rsidRPr="007015BD">
        <w:tab/>
      </w:r>
      <w:del w:id="148" w:author="Author">
        <w:r w:rsidRPr="007015BD" w:rsidDel="009D6C80">
          <w:delText>that ships using the present generation of mobile-satellite ship earth stations have to be assigned an MMSI ending with three trailing zeros in order to support automatic access to public telecommunication networks through a diallable ship telephone number whose format is compliant with ITU</w:delText>
        </w:r>
        <w:r w:rsidRPr="007015BD" w:rsidDel="009D6C80">
          <w:noBreakHyphen/>
          <w:delText>T Recommendation E.164 but can only accommodate the first six digits of the MMSI;</w:delText>
        </w:r>
      </w:del>
    </w:p>
    <w:p w14:paraId="5F339202" w14:textId="77777777" w:rsidR="003D5397" w:rsidRPr="007015BD" w:rsidRDefault="003D5397" w:rsidP="003D5397">
      <w:del w:id="149" w:author="Author">
        <w:r w:rsidRPr="007015BD" w:rsidDel="009D6C80">
          <w:rPr>
            <w:i/>
            <w:iCs/>
          </w:rPr>
          <w:delText>e</w:delText>
        </w:r>
      </w:del>
      <w:ins w:id="150" w:author="Author">
        <w:r w:rsidRPr="007015BD">
          <w:rPr>
            <w:i/>
            <w:iCs/>
          </w:rPr>
          <w:t>d</w:t>
        </w:r>
      </w:ins>
      <w:r w:rsidRPr="007015BD">
        <w:rPr>
          <w:i/>
          <w:iCs/>
        </w:rPr>
        <w:t>)</w:t>
      </w:r>
      <w:r w:rsidRPr="007015BD">
        <w:tab/>
        <w:t>that the automatic identification system (AIS) and its related systems require MMSI or other maritime identities;</w:t>
      </w:r>
    </w:p>
    <w:p w14:paraId="58754F83" w14:textId="77777777" w:rsidR="003D5397" w:rsidRPr="007015BD" w:rsidRDefault="003D5397" w:rsidP="003D5397">
      <w:del w:id="151" w:author="Author">
        <w:r w:rsidRPr="007015BD" w:rsidDel="009D6C80">
          <w:rPr>
            <w:i/>
            <w:iCs/>
          </w:rPr>
          <w:delText>f</w:delText>
        </w:r>
      </w:del>
      <w:ins w:id="152" w:author="Author">
        <w:r w:rsidRPr="007015BD">
          <w:rPr>
            <w:i/>
            <w:iCs/>
          </w:rPr>
          <w:t>e</w:t>
        </w:r>
      </w:ins>
      <w:r w:rsidRPr="007015BD">
        <w:rPr>
          <w:i/>
          <w:iCs/>
        </w:rPr>
        <w:t>)</w:t>
      </w:r>
      <w:r w:rsidRPr="007015BD">
        <w:tab/>
        <w:t>that radios capable of digital selective calling and intended to be used on non</w:t>
      </w:r>
      <w:r w:rsidRPr="007015BD">
        <w:noBreakHyphen/>
        <w:t>SOLAS ships, require maritime identities;</w:t>
      </w:r>
    </w:p>
    <w:p w14:paraId="277826F0" w14:textId="77777777" w:rsidR="003D5397" w:rsidRPr="007015BD" w:rsidRDefault="003D5397" w:rsidP="003D5397">
      <w:del w:id="153" w:author="Author">
        <w:r w:rsidRPr="007015BD" w:rsidDel="009D6C80">
          <w:rPr>
            <w:i/>
          </w:rPr>
          <w:lastRenderedPageBreak/>
          <w:delText>g</w:delText>
        </w:r>
      </w:del>
      <w:ins w:id="154" w:author="Author">
        <w:r w:rsidRPr="007015BD">
          <w:rPr>
            <w:i/>
          </w:rPr>
          <w:t>f</w:t>
        </w:r>
      </w:ins>
      <w:r w:rsidRPr="007015BD">
        <w:rPr>
          <w:i/>
        </w:rPr>
        <w:t>)</w:t>
      </w:r>
      <w:r w:rsidRPr="007015BD">
        <w:tab/>
        <w:t>that the first three digits of a ship station MMSI form the maritime identification digits (MID), which denote the ship’s administration,</w:t>
      </w:r>
    </w:p>
    <w:p w14:paraId="477A9091" w14:textId="77777777" w:rsidR="006F1911" w:rsidRPr="006905BC" w:rsidRDefault="006F1911" w:rsidP="006F1911">
      <w:pPr>
        <w:pStyle w:val="Call"/>
      </w:pPr>
      <w:r w:rsidRPr="006905BC">
        <w:t>considering</w:t>
      </w:r>
    </w:p>
    <w:p w14:paraId="4408DA2D" w14:textId="77777777" w:rsidR="006F1911" w:rsidRPr="006905BC" w:rsidRDefault="006F1911" w:rsidP="006F1911">
      <w:r w:rsidRPr="006905BC">
        <w:rPr>
          <w:i/>
          <w:color w:val="000000"/>
        </w:rPr>
        <w:t>a)</w:t>
      </w:r>
      <w:r w:rsidRPr="006905BC">
        <w:tab/>
        <w:t>that digital selective calling distress alerts require valid identities recognizable by search and rescue authorities in order to ensure a timely response;</w:t>
      </w:r>
    </w:p>
    <w:p w14:paraId="22A6BF79" w14:textId="77777777" w:rsidR="006F1911" w:rsidRPr="006905BC" w:rsidRDefault="006F1911" w:rsidP="006F1911">
      <w:r w:rsidRPr="006905BC">
        <w:rPr>
          <w:i/>
          <w:iCs/>
          <w:color w:val="000000"/>
        </w:rPr>
        <w:t>b)</w:t>
      </w:r>
      <w:r w:rsidRPr="006905BC">
        <w:tab/>
        <w:t>that AIS and its related systems require valid identities recognizable by other ships and authorities for safety of navigation and search and rescue operations;</w:t>
      </w:r>
    </w:p>
    <w:p w14:paraId="720C579A" w14:textId="77777777" w:rsidR="006F1911" w:rsidRDefault="006F1911" w:rsidP="006F1911">
      <w:r w:rsidRPr="006905BC">
        <w:rPr>
          <w:i/>
        </w:rPr>
        <w:t>c)</w:t>
      </w:r>
      <w:r w:rsidRPr="006905BC">
        <w:tab/>
        <w:t>that Recommendation ITU</w:t>
      </w:r>
      <w:r w:rsidRPr="006905BC">
        <w:noBreakHyphen/>
        <w:t xml:space="preserve">R M.585 contains guidance for the assignment and use of maritime identities, such as MMSIs and other maritime identities, </w:t>
      </w:r>
    </w:p>
    <w:p w14:paraId="5E899632" w14:textId="77777777" w:rsidR="006F1911" w:rsidRPr="006905BC" w:rsidRDefault="006F1911" w:rsidP="006F1911">
      <w:pPr>
        <w:pStyle w:val="Call"/>
      </w:pPr>
      <w:r w:rsidRPr="006905BC">
        <w:t>recognizing</w:t>
      </w:r>
    </w:p>
    <w:p w14:paraId="5F53E1B1" w14:textId="77777777" w:rsidR="003D5397" w:rsidRPr="007015BD" w:rsidRDefault="003D5397" w:rsidP="003D5397">
      <w:r w:rsidRPr="007015BD">
        <w:rPr>
          <w:i/>
          <w:color w:val="000000"/>
        </w:rPr>
        <w:t>a)</w:t>
      </w:r>
      <w:r w:rsidRPr="007015BD">
        <w:tab/>
        <w:t xml:space="preserve">that even domestic ships which install the present generation of ship earth stations </w:t>
      </w:r>
      <w:del w:id="155" w:author="Author">
        <w:r w:rsidRPr="007015BD" w:rsidDel="009D6C80">
          <w:delText>operating to Inmarsat B, C or M standards</w:delText>
        </w:r>
      </w:del>
      <w:r w:rsidRPr="007015BD">
        <w:t xml:space="preserve"> will require the assignment of MMSI numbers from those numbers originally intended for ships communicating worldwide, further depleting the resource; </w:t>
      </w:r>
    </w:p>
    <w:p w14:paraId="300621DD" w14:textId="77777777" w:rsidR="003D5397" w:rsidRPr="007015BD" w:rsidRDefault="003D5397" w:rsidP="003D5397">
      <w:r w:rsidRPr="007015BD">
        <w:rPr>
          <w:i/>
        </w:rPr>
        <w:t>b)</w:t>
      </w:r>
      <w:r w:rsidRPr="007015BD">
        <w:tab/>
        <w:t xml:space="preserve">that </w:t>
      </w:r>
      <w:del w:id="156" w:author="Author">
        <w:r w:rsidRPr="007015BD" w:rsidDel="009D6C80">
          <w:delText xml:space="preserve">future generations of </w:delText>
        </w:r>
      </w:del>
      <w:r w:rsidRPr="007015BD">
        <w:t xml:space="preserve">mobile-satellite systems offering access to public telecommunication networks and participating in the GMDSS </w:t>
      </w:r>
      <w:del w:id="157" w:author="Author">
        <w:r w:rsidRPr="007015BD" w:rsidDel="009D6C80">
          <w:delText xml:space="preserve">will </w:delText>
        </w:r>
      </w:del>
      <w:r w:rsidRPr="007015BD">
        <w:t>employ a free-form numbering system that need not include any part of the MMSI;</w:t>
      </w:r>
    </w:p>
    <w:p w14:paraId="764DD799" w14:textId="77777777" w:rsidR="003D5397" w:rsidRPr="007015BD" w:rsidRDefault="003D5397" w:rsidP="003D5397">
      <w:r w:rsidRPr="007015BD">
        <w:rPr>
          <w:i/>
          <w:iCs/>
        </w:rPr>
        <w:t>c)</w:t>
      </w:r>
      <w:r w:rsidRPr="007015BD">
        <w:tab/>
        <w:t>that future growth of AIS and its related systems will require further resources of MMSI and other maritime identities,</w:t>
      </w:r>
    </w:p>
    <w:p w14:paraId="23551141" w14:textId="77777777" w:rsidR="006F1911" w:rsidRPr="006905BC" w:rsidRDefault="006F1911" w:rsidP="006F1911">
      <w:pPr>
        <w:pStyle w:val="Call"/>
      </w:pPr>
      <w:r w:rsidRPr="006905BC">
        <w:t>noting further</w:t>
      </w:r>
    </w:p>
    <w:p w14:paraId="1183AA15" w14:textId="77777777" w:rsidR="006F1911" w:rsidRPr="006905BC" w:rsidRDefault="006F1911" w:rsidP="006F1911">
      <w:r w:rsidRPr="006905BC">
        <w:rPr>
          <w:i/>
          <w:color w:val="000000"/>
        </w:rPr>
        <w:t>a)</w:t>
      </w:r>
      <w:r w:rsidRPr="006905BC">
        <w:tab/>
        <w:t>that ITU</w:t>
      </w:r>
      <w:r w:rsidRPr="006905BC">
        <w:noBreakHyphen/>
        <w:t>R is solely responsible for managing the MMSI and MID numbering resources;</w:t>
      </w:r>
    </w:p>
    <w:p w14:paraId="03209557" w14:textId="77777777" w:rsidR="006F1911" w:rsidRPr="006905BC" w:rsidRDefault="006F1911" w:rsidP="006F1911">
      <w:r w:rsidRPr="006905BC">
        <w:rPr>
          <w:i/>
          <w:iCs/>
        </w:rPr>
        <w:t>b)</w:t>
      </w:r>
      <w:r w:rsidRPr="006905BC">
        <w:rPr>
          <w:i/>
          <w:iCs/>
        </w:rPr>
        <w:tab/>
      </w:r>
      <w:r w:rsidRPr="006905BC">
        <w:t>that ITU</w:t>
      </w:r>
      <w:r w:rsidRPr="006905BC">
        <w:noBreakHyphen/>
        <w:t>R can monitor the status of the MMSI resource, through regular reviews of the spare capacity available within the MIDs already in use, and the availability of spare MIDs, taking account of regional variations,</w:t>
      </w:r>
    </w:p>
    <w:p w14:paraId="140DD671" w14:textId="77777777" w:rsidR="003D5397" w:rsidRPr="007015BD" w:rsidRDefault="003D5397" w:rsidP="003D5397">
      <w:ins w:id="158" w:author="Author">
        <w:r w:rsidRPr="007015BD">
          <w:rPr>
            <w:i/>
          </w:rPr>
          <w:t>c)</w:t>
        </w:r>
        <w:r w:rsidRPr="007015BD">
          <w:tab/>
          <w:t>that the ITU-R, as a part of review of MMSI numbering resources, adopted Recommendation ITU-R M.585-8 in 2019, removing a provision within the MMSI numbering scheme that set aside 3 trailing zeros for some categories of mobile satellite service systems participating in the GMDSS to facilitate the shore-to-ship routing of calls.  The provision is no longer necessary and its removal has allowed for the release of reserved MMSI numbering resources,</w:t>
        </w:r>
      </w:ins>
    </w:p>
    <w:p w14:paraId="71E86A7E" w14:textId="77777777" w:rsidR="006F1911" w:rsidRPr="006905BC" w:rsidRDefault="003D5397" w:rsidP="006F1911">
      <w:r>
        <w:t>…</w:t>
      </w:r>
    </w:p>
    <w:p w14:paraId="7C4A5284" w14:textId="77777777" w:rsidR="00D27036" w:rsidRDefault="006F1911">
      <w:pPr>
        <w:pStyle w:val="Reasons"/>
      </w:pPr>
      <w:r>
        <w:rPr>
          <w:b/>
        </w:rPr>
        <w:t>Reasons:</w:t>
      </w:r>
      <w:r>
        <w:tab/>
      </w:r>
      <w:r w:rsidR="003D5397" w:rsidRPr="003D5397">
        <w:t>This modification reflects developments of the satellite communication (e.g. Inmarsat-B service was discontinued as from 31 December 2016 and Inmarsat-M service discontinued on 31 December 2017) and the update of Recommendation ITU-R M. 585-7 removing a provision within the MMSI numbering scheme that set aside 3 trailing zeros for some categories of mobile satellite service systems participating in the GMDSS to facilitate the shore-to-ship routing of calls.</w:t>
      </w:r>
    </w:p>
    <w:p w14:paraId="4A4C7DC6" w14:textId="041B2562" w:rsidR="00D27036" w:rsidRDefault="006F1911">
      <w:pPr>
        <w:pStyle w:val="Proposal"/>
      </w:pPr>
      <w:r>
        <w:lastRenderedPageBreak/>
        <w:t>MOD</w:t>
      </w:r>
      <w:r>
        <w:tab/>
        <w:t>EUR/</w:t>
      </w:r>
      <w:r w:rsidR="00E34A1C">
        <w:t>16</w:t>
      </w:r>
      <w:r>
        <w:t>A18/14</w:t>
      </w:r>
    </w:p>
    <w:p w14:paraId="7381FD74" w14:textId="77777777" w:rsidR="006F1911" w:rsidRPr="006905BC" w:rsidRDefault="006F1911" w:rsidP="006F1911">
      <w:pPr>
        <w:pStyle w:val="ResNo"/>
      </w:pPr>
      <w:r w:rsidRPr="006905BC">
        <w:t xml:space="preserve">RESOLUTION </w:t>
      </w:r>
      <w:r w:rsidRPr="006905BC">
        <w:rPr>
          <w:rStyle w:val="href"/>
        </w:rPr>
        <w:t>543</w:t>
      </w:r>
      <w:r w:rsidRPr="006905BC">
        <w:t xml:space="preserve"> (WRC-</w:t>
      </w:r>
      <w:del w:id="159" w:author="Author">
        <w:r w:rsidR="003D5397" w:rsidRPr="006905BC" w:rsidDel="00010817">
          <w:delText>03</w:delText>
        </w:r>
      </w:del>
      <w:ins w:id="160" w:author="Author">
        <w:r w:rsidR="003D5397">
          <w:t>19</w:t>
        </w:r>
      </w:ins>
      <w:r w:rsidRPr="006905BC">
        <w:t>)</w:t>
      </w:r>
    </w:p>
    <w:p w14:paraId="5CE533E4" w14:textId="77777777" w:rsidR="006F1911" w:rsidRPr="006905BC" w:rsidRDefault="006F1911" w:rsidP="006F1911">
      <w:pPr>
        <w:pStyle w:val="Restitle"/>
      </w:pPr>
      <w:r w:rsidRPr="006905BC">
        <w:t>Provisional RF protection ratio values for analogue and digitally modulated emissions in the HF broadcasting service</w:t>
      </w:r>
    </w:p>
    <w:p w14:paraId="60048945" w14:textId="77777777" w:rsidR="006F1911" w:rsidRPr="006905BC" w:rsidRDefault="006F1911" w:rsidP="006F1911">
      <w:pPr>
        <w:pStyle w:val="Normalaftertitle"/>
      </w:pPr>
      <w:r w:rsidRPr="006905BC">
        <w:t>The World Radiocommunication Conference (</w:t>
      </w:r>
      <w:del w:id="161" w:author="Author">
        <w:r w:rsidR="003D5397" w:rsidRPr="007015BD" w:rsidDel="002D43AD">
          <w:delText xml:space="preserve">Geneva, </w:delText>
        </w:r>
      </w:del>
      <w:del w:id="162" w:author="CEPT" w:date="2019-06-25T19:16:00Z">
        <w:r w:rsidR="003D5397" w:rsidRPr="006905BC" w:rsidDel="003D5397">
          <w:delText>2003</w:delText>
        </w:r>
      </w:del>
      <w:ins w:id="163" w:author="Author">
        <w:r w:rsidR="003D5397" w:rsidRPr="007015BD">
          <w:rPr>
            <w:szCs w:val="24"/>
            <w:lang w:val="en-US"/>
          </w:rPr>
          <w:t>Sharm el-Sheikh, 2019</w:t>
        </w:r>
      </w:ins>
      <w:r w:rsidRPr="006905BC">
        <w:t>),</w:t>
      </w:r>
    </w:p>
    <w:p w14:paraId="2912F4EF" w14:textId="77777777" w:rsidR="006F1911" w:rsidRPr="006905BC" w:rsidRDefault="003D5397" w:rsidP="006F1911">
      <w:r>
        <w:t>…</w:t>
      </w:r>
    </w:p>
    <w:p w14:paraId="574B38A2" w14:textId="77777777" w:rsidR="006F1911" w:rsidRPr="006905BC" w:rsidRDefault="006F1911" w:rsidP="006F1911">
      <w:pPr>
        <w:pStyle w:val="Call"/>
      </w:pPr>
      <w:r w:rsidRPr="006905BC">
        <w:t>resolves</w:t>
      </w:r>
    </w:p>
    <w:p w14:paraId="7BC88773" w14:textId="77777777" w:rsidR="006F1911" w:rsidRPr="006905BC" w:rsidRDefault="006F1911" w:rsidP="006F1911">
      <w:r w:rsidRPr="006905BC">
        <w:rPr>
          <w:color w:val="000000"/>
        </w:rPr>
        <w:t>1</w:t>
      </w:r>
      <w:r w:rsidRPr="006905BC">
        <w:rPr>
          <w:color w:val="000000"/>
        </w:rPr>
        <w:tab/>
        <w:t>that digital modulation in accordance with Resolution </w:t>
      </w:r>
      <w:r w:rsidR="003D5397" w:rsidRPr="00D77DEC">
        <w:rPr>
          <w:b/>
          <w:color w:val="000000"/>
        </w:rPr>
        <w:t>517</w:t>
      </w:r>
      <w:r w:rsidR="003D5397" w:rsidRPr="00D77DEC">
        <w:rPr>
          <w:b/>
          <w:bCs/>
          <w:color w:val="000000"/>
        </w:rPr>
        <w:t xml:space="preserve"> (Rev.WRC</w:t>
      </w:r>
      <w:r w:rsidR="003D5397" w:rsidRPr="00D77DEC">
        <w:rPr>
          <w:b/>
          <w:bCs/>
          <w:color w:val="000000"/>
        </w:rPr>
        <w:noBreakHyphen/>
      </w:r>
      <w:del w:id="164" w:author="Author">
        <w:r w:rsidR="003D5397" w:rsidRPr="00D77DEC" w:rsidDel="00286A72">
          <w:rPr>
            <w:b/>
            <w:bCs/>
            <w:color w:val="000000"/>
          </w:rPr>
          <w:delText>03</w:delText>
        </w:r>
      </w:del>
      <w:ins w:id="165" w:author="Author">
        <w:r w:rsidR="003D5397" w:rsidRPr="00D77DEC">
          <w:rPr>
            <w:b/>
            <w:bCs/>
            <w:color w:val="000000"/>
          </w:rPr>
          <w:t>15</w:t>
        </w:r>
      </w:ins>
      <w:r w:rsidR="003D5397" w:rsidRPr="00D77DEC">
        <w:rPr>
          <w:b/>
          <w:bCs/>
          <w:color w:val="000000"/>
        </w:rPr>
        <w:t>)</w:t>
      </w:r>
      <w:del w:id="166" w:author="Author">
        <w:r w:rsidR="003D5397" w:rsidRPr="00D77DEC" w:rsidDel="00720621">
          <w:rPr>
            <w:rStyle w:val="FootnoteReference"/>
          </w:rPr>
          <w:footnoteReference w:customMarkFollows="1" w:id="8"/>
          <w:delText>*</w:delText>
        </w:r>
      </w:del>
      <w:r w:rsidR="003D5397" w:rsidRPr="00D77DEC">
        <w:rPr>
          <w:color w:val="000000"/>
        </w:rPr>
        <w:t xml:space="preserve"> </w:t>
      </w:r>
      <w:r w:rsidRPr="006905BC">
        <w:rPr>
          <w:color w:val="000000"/>
        </w:rPr>
        <w:t>may be used in any of the HF bands allocated to the broadcasting service; this accommodation has to be made with the appropriate amounts of protection given to both analogue and digital emissions as described in the Annex to this Resolution;</w:t>
      </w:r>
    </w:p>
    <w:p w14:paraId="5701367F" w14:textId="77777777" w:rsidR="003D5397" w:rsidRDefault="003D5397" w:rsidP="003D5397">
      <w:r>
        <w:t>…</w:t>
      </w:r>
    </w:p>
    <w:p w14:paraId="64947961" w14:textId="77777777" w:rsidR="003D5397" w:rsidRPr="003D5397" w:rsidRDefault="003D5397" w:rsidP="003D5397">
      <w:pPr>
        <w:pStyle w:val="Call"/>
        <w:rPr>
          <w:lang w:val="en-US"/>
        </w:rPr>
      </w:pPr>
      <w:r w:rsidRPr="003D5397">
        <w:rPr>
          <w:lang w:val="en-US"/>
        </w:rPr>
        <w:t>invites ITU</w:t>
      </w:r>
      <w:r w:rsidRPr="003D5397">
        <w:rPr>
          <w:lang w:val="en-US"/>
        </w:rPr>
        <w:noBreakHyphen/>
        <w:t>R</w:t>
      </w:r>
    </w:p>
    <w:p w14:paraId="2F0176E0" w14:textId="77777777" w:rsidR="003D5397" w:rsidRPr="006905BC" w:rsidRDefault="003D5397" w:rsidP="003D5397">
      <w:r w:rsidRPr="006905BC">
        <w:rPr>
          <w:color w:val="000000"/>
        </w:rPr>
        <w:t>1</w:t>
      </w:r>
      <w:r w:rsidRPr="006905BC">
        <w:rPr>
          <w:color w:val="000000"/>
        </w:rPr>
        <w:tab/>
        <w:t>to continue studies on digital techniques in HF broadcasting with the purpose to revise the RF protection ratio values for analogue and digitally modulated emissions in the HF broadcasting service as described in the Annex to this Resolution;</w:t>
      </w:r>
    </w:p>
    <w:p w14:paraId="663A33C8" w14:textId="77777777" w:rsidR="003D5397" w:rsidRPr="006905BC" w:rsidRDefault="003D5397" w:rsidP="003D5397">
      <w:pPr>
        <w:rPr>
          <w:szCs w:val="24"/>
        </w:rPr>
      </w:pPr>
      <w:r w:rsidRPr="006905BC">
        <w:rPr>
          <w:szCs w:val="24"/>
        </w:rPr>
        <w:t>2</w:t>
      </w:r>
      <w:r w:rsidRPr="006905BC">
        <w:rPr>
          <w:szCs w:val="24"/>
        </w:rPr>
        <w:tab/>
      </w:r>
      <w:del w:id="169" w:author="Author">
        <w:r w:rsidRPr="006905BC" w:rsidDel="002B62F2">
          <w:rPr>
            <w:szCs w:val="24"/>
          </w:rPr>
          <w:delText>to report the results of these studies to the World Radiocommunication Conference 2007.</w:delText>
        </w:r>
      </w:del>
    </w:p>
    <w:p w14:paraId="61E179A3" w14:textId="77777777" w:rsidR="003D5397" w:rsidRDefault="003D5397" w:rsidP="003D5397">
      <w:r>
        <w:t>…</w:t>
      </w:r>
    </w:p>
    <w:p w14:paraId="22045754" w14:textId="77777777" w:rsidR="00D27036" w:rsidRDefault="006F1911">
      <w:pPr>
        <w:pStyle w:val="Reasons"/>
      </w:pPr>
      <w:r>
        <w:rPr>
          <w:b/>
        </w:rPr>
        <w:t>Reasons:</w:t>
      </w:r>
      <w:r>
        <w:tab/>
      </w:r>
      <w:r w:rsidR="003D5397" w:rsidRPr="003D5397">
        <w:t xml:space="preserve">Resolution </w:t>
      </w:r>
      <w:r w:rsidR="003D5397">
        <w:rPr>
          <w:b/>
        </w:rPr>
        <w:t xml:space="preserve">517 </w:t>
      </w:r>
      <w:r w:rsidR="003D5397" w:rsidRPr="003D5397">
        <w:t>was revised by WRC-15.</w:t>
      </w:r>
      <w:r w:rsidR="003D5397">
        <w:br/>
      </w:r>
      <w:r w:rsidR="003D5397">
        <w:rPr>
          <w:i/>
        </w:rPr>
        <w:t>i</w:t>
      </w:r>
      <w:r w:rsidR="003D5397" w:rsidRPr="003D5397">
        <w:rPr>
          <w:i/>
        </w:rPr>
        <w:t>nvites</w:t>
      </w:r>
      <w:r w:rsidR="003D5397">
        <w:t xml:space="preserve"> ITU-R 2 of Resolution </w:t>
      </w:r>
      <w:r w:rsidR="003D5397" w:rsidRPr="003D5397">
        <w:rPr>
          <w:b/>
        </w:rPr>
        <w:t xml:space="preserve">543 (WRC-03) </w:t>
      </w:r>
      <w:r w:rsidR="003D5397">
        <w:t>is outdated</w:t>
      </w:r>
    </w:p>
    <w:p w14:paraId="1B9707B0" w14:textId="6195691C" w:rsidR="00D27036" w:rsidRDefault="006F1911">
      <w:pPr>
        <w:pStyle w:val="Proposal"/>
      </w:pPr>
      <w:r>
        <w:t>SUP</w:t>
      </w:r>
      <w:r>
        <w:tab/>
        <w:t>EUR/</w:t>
      </w:r>
      <w:r w:rsidR="00E34A1C">
        <w:t>16</w:t>
      </w:r>
      <w:r>
        <w:t>A18/1</w:t>
      </w:r>
      <w:r w:rsidR="003E564E">
        <w:t>5</w:t>
      </w:r>
    </w:p>
    <w:p w14:paraId="0C0E9A12" w14:textId="77777777" w:rsidR="006F1911" w:rsidRPr="00E87CF9" w:rsidRDefault="006F1911" w:rsidP="006F1911">
      <w:pPr>
        <w:pStyle w:val="ResNo"/>
      </w:pPr>
      <w:bookmarkStart w:id="170" w:name="_Toc450048770"/>
      <w:r w:rsidRPr="00E87CF9">
        <w:t xml:space="preserve">RESOLUTION </w:t>
      </w:r>
      <w:r w:rsidRPr="00832747">
        <w:rPr>
          <w:rStyle w:val="href"/>
        </w:rPr>
        <w:t>556</w:t>
      </w:r>
      <w:r w:rsidRPr="00E87CF9">
        <w:t xml:space="preserve"> (WRC</w:t>
      </w:r>
      <w:r w:rsidRPr="00E87CF9">
        <w:noBreakHyphen/>
        <w:t>15)</w:t>
      </w:r>
      <w:bookmarkEnd w:id="170"/>
    </w:p>
    <w:p w14:paraId="273961AF" w14:textId="77777777" w:rsidR="006F1911" w:rsidRPr="00E87CF9" w:rsidRDefault="006F1911" w:rsidP="006F1911">
      <w:pPr>
        <w:pStyle w:val="Restitle"/>
      </w:pPr>
      <w:bookmarkStart w:id="171" w:name="_Toc450048771"/>
      <w:r w:rsidRPr="00E87CF9">
        <w:t xml:space="preserve">Conversion of all analogue assignments in the Appendices 30 and 30A </w:t>
      </w:r>
      <w:r w:rsidRPr="00E87CF9">
        <w:br/>
        <w:t>Regions 1 and 3 Plan and List into digital assignments</w:t>
      </w:r>
      <w:bookmarkEnd w:id="171"/>
    </w:p>
    <w:p w14:paraId="5F653271" w14:textId="77777777" w:rsidR="00D27036" w:rsidRDefault="006F1911">
      <w:pPr>
        <w:pStyle w:val="Reasons"/>
      </w:pPr>
      <w:r>
        <w:rPr>
          <w:b/>
        </w:rPr>
        <w:t>Reasons:</w:t>
      </w:r>
      <w:r>
        <w:tab/>
      </w:r>
      <w:r w:rsidR="003E564E">
        <w:t>This Resolution has been implemented.</w:t>
      </w:r>
    </w:p>
    <w:p w14:paraId="484CF7E9" w14:textId="4025205C" w:rsidR="00D27036" w:rsidRDefault="006F1911">
      <w:pPr>
        <w:pStyle w:val="Proposal"/>
      </w:pPr>
      <w:r>
        <w:t>SUP</w:t>
      </w:r>
      <w:r>
        <w:tab/>
        <w:t>EUR/</w:t>
      </w:r>
      <w:r w:rsidR="00E34A1C">
        <w:t>16</w:t>
      </w:r>
      <w:r>
        <w:t>A18/1</w:t>
      </w:r>
      <w:r w:rsidR="003E564E">
        <w:t>6</w:t>
      </w:r>
    </w:p>
    <w:p w14:paraId="4BCF7DD6" w14:textId="77777777" w:rsidR="006F1911" w:rsidRPr="006905BC" w:rsidRDefault="006F1911" w:rsidP="006F1911">
      <w:pPr>
        <w:pStyle w:val="ResNo"/>
      </w:pPr>
      <w:bookmarkStart w:id="172" w:name="_Toc450048782"/>
      <w:r w:rsidRPr="006905BC">
        <w:t xml:space="preserve">RESOLUTION </w:t>
      </w:r>
      <w:r w:rsidRPr="006905BC">
        <w:rPr>
          <w:rStyle w:val="href"/>
        </w:rPr>
        <w:t>641</w:t>
      </w:r>
      <w:r w:rsidRPr="006905BC">
        <w:t xml:space="preserve"> (Rev.HFBC-87)</w:t>
      </w:r>
      <w:bookmarkEnd w:id="172"/>
    </w:p>
    <w:p w14:paraId="721B4C90" w14:textId="77777777" w:rsidR="006F1911" w:rsidRPr="006905BC" w:rsidRDefault="006F1911" w:rsidP="006F1911">
      <w:pPr>
        <w:pStyle w:val="Restitle"/>
      </w:pPr>
      <w:bookmarkStart w:id="173" w:name="_Toc327364517"/>
      <w:bookmarkStart w:id="174" w:name="_Toc450048783"/>
      <w:r w:rsidRPr="006905BC">
        <w:t>Use of the frequency band 7 000-7 100 kHz</w:t>
      </w:r>
      <w:bookmarkEnd w:id="173"/>
      <w:bookmarkEnd w:id="174"/>
    </w:p>
    <w:p w14:paraId="1C5517A4" w14:textId="77777777" w:rsidR="00D27036" w:rsidRDefault="006F1911">
      <w:pPr>
        <w:pStyle w:val="Reasons"/>
      </w:pPr>
      <w:r>
        <w:rPr>
          <w:b/>
        </w:rPr>
        <w:t>Reasons:</w:t>
      </w:r>
      <w:r>
        <w:tab/>
      </w:r>
      <w:r w:rsidR="003E564E" w:rsidRPr="003E564E">
        <w:t>This Resolution has been implemented.</w:t>
      </w:r>
    </w:p>
    <w:p w14:paraId="0778B4A4" w14:textId="0D77361E" w:rsidR="00D27036" w:rsidRDefault="006F1911">
      <w:pPr>
        <w:pStyle w:val="Proposal"/>
      </w:pPr>
      <w:r>
        <w:lastRenderedPageBreak/>
        <w:t>MOD</w:t>
      </w:r>
      <w:r>
        <w:tab/>
        <w:t>EUR/</w:t>
      </w:r>
      <w:r w:rsidR="00E34A1C">
        <w:t>16</w:t>
      </w:r>
      <w:r>
        <w:t>A18/1</w:t>
      </w:r>
      <w:r w:rsidR="003E564E">
        <w:t>7</w:t>
      </w:r>
    </w:p>
    <w:p w14:paraId="3CB6A4AF" w14:textId="77777777" w:rsidR="006F1911" w:rsidRPr="00E25C40" w:rsidRDefault="006F1911" w:rsidP="006F1911">
      <w:pPr>
        <w:pStyle w:val="ResNo"/>
      </w:pPr>
      <w:bookmarkStart w:id="175" w:name="_Toc450048788"/>
      <w:r w:rsidRPr="00E25C40">
        <w:t xml:space="preserve">RESOLUTION </w:t>
      </w:r>
      <w:r w:rsidRPr="00E25C40">
        <w:rPr>
          <w:rStyle w:val="href"/>
        </w:rPr>
        <w:t>647</w:t>
      </w:r>
      <w:r w:rsidRPr="00E25C40">
        <w:t xml:space="preserve"> (Rev.WRC</w:t>
      </w:r>
      <w:r w:rsidRPr="00E25C40">
        <w:noBreakHyphen/>
      </w:r>
      <w:del w:id="176" w:author="Author">
        <w:r w:rsidR="003E564E" w:rsidRPr="00D77DEC" w:rsidDel="00CB3A50">
          <w:delText>15</w:delText>
        </w:r>
      </w:del>
      <w:ins w:id="177" w:author="Author">
        <w:r w:rsidR="003E564E" w:rsidRPr="00D77DEC">
          <w:t>19</w:t>
        </w:r>
      </w:ins>
      <w:r w:rsidRPr="00E25C40">
        <w:t>)</w:t>
      </w:r>
      <w:bookmarkEnd w:id="175"/>
    </w:p>
    <w:p w14:paraId="45D8B4C0" w14:textId="77777777" w:rsidR="006F1911" w:rsidRPr="00E25C40" w:rsidRDefault="006F1911" w:rsidP="006F1911">
      <w:pPr>
        <w:pStyle w:val="Restitle"/>
      </w:pPr>
      <w:bookmarkStart w:id="178" w:name="_Toc319401871"/>
      <w:bookmarkStart w:id="179" w:name="_Toc327364525"/>
      <w:bookmarkStart w:id="180" w:name="_Toc450048789"/>
      <w:r w:rsidRPr="00E25C40">
        <w:t xml:space="preserve">Radiocommunication aspects, including spectrum management guidelines, </w:t>
      </w:r>
      <w:r>
        <w:br/>
      </w:r>
      <w:r w:rsidRPr="00E25C40">
        <w:t xml:space="preserve">for early warning, disaster prediction, detection, mitigation and </w:t>
      </w:r>
      <w:r>
        <w:br/>
      </w:r>
      <w:r w:rsidRPr="00E25C40">
        <w:t xml:space="preserve">relief </w:t>
      </w:r>
      <w:bookmarkEnd w:id="178"/>
      <w:bookmarkEnd w:id="179"/>
      <w:r w:rsidRPr="00E25C40">
        <w:t>operations relating to emergencies and disasters</w:t>
      </w:r>
      <w:bookmarkEnd w:id="180"/>
    </w:p>
    <w:p w14:paraId="259B0829" w14:textId="77777777" w:rsidR="006F1911" w:rsidRPr="00E25C40" w:rsidRDefault="006F1911" w:rsidP="006F1911">
      <w:pPr>
        <w:pStyle w:val="Normalaftertitle"/>
      </w:pPr>
      <w:r w:rsidRPr="00E25C40">
        <w:t>The World Radiocommunication Conference (</w:t>
      </w:r>
      <w:del w:id="181" w:author="Author">
        <w:r w:rsidR="003E564E" w:rsidRPr="00D77DEC" w:rsidDel="00CB3A50">
          <w:rPr>
            <w:szCs w:val="24"/>
            <w:lang w:val="en-US"/>
          </w:rPr>
          <w:delText>Geneva, 2015</w:delText>
        </w:r>
      </w:del>
      <w:ins w:id="182" w:author="Author">
        <w:r w:rsidR="003E564E" w:rsidRPr="00D77DEC">
          <w:rPr>
            <w:szCs w:val="24"/>
            <w:lang w:val="en-US"/>
          </w:rPr>
          <w:t>Sharm el-Sheikh, 2019</w:t>
        </w:r>
      </w:ins>
      <w:r w:rsidRPr="00E25C40">
        <w:t>),</w:t>
      </w:r>
    </w:p>
    <w:p w14:paraId="4794E1A3" w14:textId="77777777" w:rsidR="006F1911" w:rsidRPr="00E25C40" w:rsidRDefault="003E564E" w:rsidP="006F1911">
      <w:r>
        <w:t>…</w:t>
      </w:r>
    </w:p>
    <w:p w14:paraId="35A114C4" w14:textId="77777777" w:rsidR="006F1911" w:rsidRPr="00E25C40" w:rsidRDefault="006F1911" w:rsidP="006F1911">
      <w:pPr>
        <w:pStyle w:val="Call"/>
      </w:pPr>
      <w:r w:rsidRPr="00E25C40">
        <w:t>recognizing further</w:t>
      </w:r>
    </w:p>
    <w:p w14:paraId="7FA661EA" w14:textId="77777777" w:rsidR="006F1911" w:rsidRPr="00E25C40" w:rsidRDefault="006F1911" w:rsidP="006F1911">
      <w:r w:rsidRPr="00E25C40">
        <w:rPr>
          <w:i/>
          <w:iCs/>
        </w:rPr>
        <w:t>a)</w:t>
      </w:r>
      <w:r w:rsidRPr="00E25C40">
        <w:tab/>
        <w:t>that ITU</w:t>
      </w:r>
      <w:r w:rsidRPr="00E25C40">
        <w:noBreakHyphen/>
        <w:t>R has developed a Handbook on Emergency and Disaster Relief as well as various Reports and Recommendations relating to emergency and disaster relief operations and radiocommunication resources</w:t>
      </w:r>
      <w:ins w:id="183" w:author="Author">
        <w:r w:rsidR="003E564E" w:rsidRPr="00D77DEC">
          <w:rPr>
            <w:rStyle w:val="FootnoteReference"/>
            <w:lang w:val="en-US"/>
          </w:rPr>
          <w:footnoteReference w:id="9"/>
        </w:r>
      </w:ins>
      <w:r w:rsidRPr="00E25C40">
        <w:t>;</w:t>
      </w:r>
    </w:p>
    <w:p w14:paraId="2D074F7C" w14:textId="77777777" w:rsidR="006F1911" w:rsidRDefault="003E564E" w:rsidP="006F1911">
      <w:r>
        <w:rPr>
          <w:i/>
          <w:iCs/>
        </w:rPr>
        <w:t>…</w:t>
      </w:r>
    </w:p>
    <w:p w14:paraId="0C811D18" w14:textId="77777777" w:rsidR="00D27036" w:rsidRDefault="006F1911">
      <w:pPr>
        <w:pStyle w:val="Reasons"/>
      </w:pPr>
      <w:r>
        <w:rPr>
          <w:b/>
        </w:rPr>
        <w:t>Reasons:</w:t>
      </w:r>
      <w:r>
        <w:tab/>
      </w:r>
      <w:r w:rsidR="003E564E" w:rsidRPr="00D77DEC">
        <w:t xml:space="preserve">Revision proposed by </w:t>
      </w:r>
      <w:r w:rsidR="003E564E">
        <w:t>ITU-R Study Group (</w:t>
      </w:r>
      <w:r w:rsidR="003E564E" w:rsidRPr="00D77DEC">
        <w:t>SG</w:t>
      </w:r>
      <w:r w:rsidR="003E564E">
        <w:t xml:space="preserve">) </w:t>
      </w:r>
      <w:r w:rsidR="003E564E" w:rsidRPr="00D77DEC">
        <w:t>6</w:t>
      </w:r>
      <w:r w:rsidR="003E564E">
        <w:t>.</w:t>
      </w:r>
    </w:p>
    <w:p w14:paraId="5045DB6A" w14:textId="607F5F0A" w:rsidR="00D27036" w:rsidRDefault="006F1911">
      <w:pPr>
        <w:pStyle w:val="Proposal"/>
      </w:pPr>
      <w:r>
        <w:t>MOD</w:t>
      </w:r>
      <w:r>
        <w:tab/>
        <w:t>EUR/</w:t>
      </w:r>
      <w:r w:rsidR="00E34A1C">
        <w:t>16</w:t>
      </w:r>
      <w:r>
        <w:t>A18/1</w:t>
      </w:r>
      <w:r w:rsidR="003E564E">
        <w:t>8</w:t>
      </w:r>
    </w:p>
    <w:p w14:paraId="22FF461B" w14:textId="77777777" w:rsidR="006F1911" w:rsidRPr="006905BC" w:rsidRDefault="006F1911" w:rsidP="006F1911">
      <w:pPr>
        <w:pStyle w:val="ResNo"/>
      </w:pPr>
      <w:bookmarkStart w:id="186" w:name="_Toc450048810"/>
      <w:r w:rsidRPr="006905BC">
        <w:t xml:space="preserve">RESOLUTION </w:t>
      </w:r>
      <w:r w:rsidRPr="006905BC">
        <w:rPr>
          <w:rStyle w:val="href"/>
        </w:rPr>
        <w:t>731</w:t>
      </w:r>
      <w:r w:rsidRPr="006905BC">
        <w:t xml:space="preserve"> (Rev.WRC</w:t>
      </w:r>
      <w:r w:rsidRPr="006905BC">
        <w:noBreakHyphen/>
      </w:r>
      <w:del w:id="187" w:author="Author">
        <w:r w:rsidR="003E564E" w:rsidRPr="00D77DEC" w:rsidDel="000603B0">
          <w:delText>12</w:delText>
        </w:r>
      </w:del>
      <w:ins w:id="188" w:author="Author">
        <w:r w:rsidR="003E564E" w:rsidRPr="00D77DEC">
          <w:t>19</w:t>
        </w:r>
      </w:ins>
      <w:r w:rsidRPr="006905BC">
        <w:t>)</w:t>
      </w:r>
      <w:bookmarkEnd w:id="186"/>
    </w:p>
    <w:p w14:paraId="3631300F" w14:textId="77777777" w:rsidR="006F1911" w:rsidRPr="006905BC" w:rsidRDefault="006F1911" w:rsidP="006F1911">
      <w:pPr>
        <w:pStyle w:val="Restitle"/>
      </w:pPr>
      <w:bookmarkStart w:id="189" w:name="_Toc319401894"/>
      <w:bookmarkStart w:id="190" w:name="_Toc327364551"/>
      <w:bookmarkStart w:id="191" w:name="_Toc450048811"/>
      <w:r w:rsidRPr="006905BC">
        <w:t xml:space="preserve">Consideration of sharing and adjacent-band compatibility </w:t>
      </w:r>
      <w:r w:rsidRPr="006905BC">
        <w:br/>
        <w:t>between passive and active services above 71 GHz</w:t>
      </w:r>
      <w:bookmarkEnd w:id="189"/>
      <w:bookmarkEnd w:id="190"/>
      <w:bookmarkEnd w:id="191"/>
    </w:p>
    <w:p w14:paraId="180D7669" w14:textId="77777777" w:rsidR="006F1911" w:rsidRPr="006905BC" w:rsidRDefault="006F1911" w:rsidP="006F1911">
      <w:pPr>
        <w:pStyle w:val="Normalaftertitle"/>
      </w:pPr>
      <w:r w:rsidRPr="006905BC">
        <w:t xml:space="preserve">The </w:t>
      </w:r>
      <w:r w:rsidRPr="006B72FC">
        <w:t>World</w:t>
      </w:r>
      <w:r w:rsidRPr="006905BC">
        <w:t xml:space="preserve"> Radiocommunication Conference (</w:t>
      </w:r>
      <w:del w:id="192" w:author="Author">
        <w:r w:rsidR="003E564E" w:rsidRPr="00D77DEC" w:rsidDel="000603B0">
          <w:rPr>
            <w:szCs w:val="24"/>
            <w:lang w:val="en-US"/>
          </w:rPr>
          <w:delText>Geneva, 2012</w:delText>
        </w:r>
      </w:del>
      <w:ins w:id="193" w:author="Author">
        <w:r w:rsidR="003E564E" w:rsidRPr="00D77DEC">
          <w:rPr>
            <w:szCs w:val="24"/>
            <w:lang w:val="en-US"/>
          </w:rPr>
          <w:t>Sharm el-Sheikh, 2019</w:t>
        </w:r>
      </w:ins>
      <w:r w:rsidRPr="006905BC">
        <w:t>),</w:t>
      </w:r>
    </w:p>
    <w:p w14:paraId="57844E25" w14:textId="77777777" w:rsidR="006F1911" w:rsidRPr="006905BC" w:rsidRDefault="006F1911" w:rsidP="006F1911">
      <w:pPr>
        <w:pStyle w:val="Call"/>
      </w:pPr>
      <w:r w:rsidRPr="006905BC">
        <w:t>considering</w:t>
      </w:r>
    </w:p>
    <w:p w14:paraId="09B6BD88" w14:textId="77777777" w:rsidR="006F1911" w:rsidRPr="006905BC" w:rsidRDefault="003E564E" w:rsidP="006F1911">
      <w:r>
        <w:rPr>
          <w:i/>
        </w:rPr>
        <w:t>…</w:t>
      </w:r>
    </w:p>
    <w:p w14:paraId="4291C6F3" w14:textId="77777777" w:rsidR="006F1911" w:rsidRPr="006905BC" w:rsidRDefault="006F1911" w:rsidP="006F1911">
      <w:r w:rsidRPr="006905BC">
        <w:rPr>
          <w:i/>
          <w:iCs/>
        </w:rPr>
        <w:t>h)</w:t>
      </w:r>
      <w:r w:rsidRPr="006905BC">
        <w:tab/>
        <w:t>that interference criteria for passive sensors have been developed and are given in Recommendation ITU-R RS.</w:t>
      </w:r>
      <w:del w:id="194" w:author="Author">
        <w:r w:rsidR="003E564E" w:rsidRPr="00D77DEC" w:rsidDel="000603B0">
          <w:delText>1029</w:delText>
        </w:r>
      </w:del>
      <w:ins w:id="195" w:author="Author">
        <w:r w:rsidR="003E564E" w:rsidRPr="00D77DEC">
          <w:t>2017</w:t>
        </w:r>
      </w:ins>
      <w:r w:rsidRPr="006905BC">
        <w:t>;</w:t>
      </w:r>
    </w:p>
    <w:p w14:paraId="6D8A291F" w14:textId="77777777" w:rsidR="006F1911" w:rsidRDefault="003E564E" w:rsidP="006F1911">
      <w:pPr>
        <w:rPr>
          <w:color w:val="000000"/>
        </w:rPr>
      </w:pPr>
      <w:r>
        <w:rPr>
          <w:i/>
          <w:iCs/>
        </w:rPr>
        <w:t>…</w:t>
      </w:r>
    </w:p>
    <w:p w14:paraId="68588A16" w14:textId="77777777" w:rsidR="00D27036" w:rsidRDefault="006F1911">
      <w:pPr>
        <w:pStyle w:val="Reasons"/>
      </w:pPr>
      <w:r>
        <w:rPr>
          <w:b/>
        </w:rPr>
        <w:t>Reasons:</w:t>
      </w:r>
      <w:r>
        <w:tab/>
      </w:r>
      <w:r w:rsidR="003E564E" w:rsidRPr="003E564E">
        <w:t>Recommendation ITU-R RS.1029 was replaced by Recommendation ITU-R RS.2017.</w:t>
      </w:r>
    </w:p>
    <w:p w14:paraId="27B669B3" w14:textId="437E2847" w:rsidR="00D27036" w:rsidRDefault="003E564E">
      <w:pPr>
        <w:pStyle w:val="Proposal"/>
      </w:pPr>
      <w:r>
        <w:lastRenderedPageBreak/>
        <w:t>MOD</w:t>
      </w:r>
      <w:r w:rsidR="006F1911">
        <w:tab/>
        <w:t>EUR/</w:t>
      </w:r>
      <w:r w:rsidR="00E34A1C">
        <w:t>16</w:t>
      </w:r>
      <w:r w:rsidR="006F1911">
        <w:t>A18/</w:t>
      </w:r>
      <w:r>
        <w:t>19</w:t>
      </w:r>
    </w:p>
    <w:p w14:paraId="1C01CD99" w14:textId="77777777" w:rsidR="006F1911" w:rsidRPr="00181BA5" w:rsidRDefault="006F1911" w:rsidP="006F1911">
      <w:pPr>
        <w:pStyle w:val="ResNo"/>
      </w:pPr>
      <w:bookmarkStart w:id="196" w:name="_Toc450048822"/>
      <w:r w:rsidRPr="00181BA5">
        <w:t xml:space="preserve">RESOLUTION </w:t>
      </w:r>
      <w:r w:rsidRPr="00181BA5">
        <w:rPr>
          <w:rStyle w:val="href"/>
        </w:rPr>
        <w:t>748</w:t>
      </w:r>
      <w:r w:rsidRPr="00181BA5">
        <w:t xml:space="preserve"> (REV.WRC</w:t>
      </w:r>
      <w:r w:rsidRPr="00181BA5">
        <w:noBreakHyphen/>
      </w:r>
      <w:del w:id="197" w:author="Author">
        <w:r w:rsidR="003E564E" w:rsidRPr="00E97F62" w:rsidDel="00AB1AC8">
          <w:delText>15</w:delText>
        </w:r>
      </w:del>
      <w:ins w:id="198" w:author="Author">
        <w:r w:rsidR="003E564E" w:rsidRPr="00E97F62">
          <w:t>19</w:t>
        </w:r>
      </w:ins>
      <w:r w:rsidRPr="00181BA5">
        <w:t>)</w:t>
      </w:r>
      <w:bookmarkEnd w:id="196"/>
    </w:p>
    <w:p w14:paraId="0C392AB2" w14:textId="77777777" w:rsidR="006F1911" w:rsidRPr="00181BA5" w:rsidRDefault="006F1911" w:rsidP="006F1911">
      <w:pPr>
        <w:pStyle w:val="Restitle"/>
      </w:pPr>
      <w:bookmarkStart w:id="199" w:name="_Toc327364563"/>
      <w:bookmarkStart w:id="200" w:name="_Toc450048823"/>
      <w:r w:rsidRPr="00181BA5">
        <w:t>Compatibility between the aeronautical mobile (R) service and the fixed-satellite service (Earth-to-space) in the</w:t>
      </w:r>
      <w:r>
        <w:t xml:space="preserve"> frequency</w:t>
      </w:r>
      <w:r w:rsidRPr="00181BA5">
        <w:t xml:space="preserve"> band 5 091-5 150</w:t>
      </w:r>
      <w:r>
        <w:t> MHz</w:t>
      </w:r>
      <w:bookmarkEnd w:id="199"/>
      <w:bookmarkEnd w:id="200"/>
    </w:p>
    <w:p w14:paraId="0827A66A" w14:textId="77777777" w:rsidR="006F1911" w:rsidRPr="00181BA5" w:rsidRDefault="006F1911" w:rsidP="006F1911">
      <w:pPr>
        <w:pStyle w:val="Normalaftertitle"/>
      </w:pPr>
      <w:r w:rsidRPr="00181BA5">
        <w:t>The World Radiocommunication Conference (</w:t>
      </w:r>
      <w:del w:id="201" w:author="Author">
        <w:r w:rsidR="003E564E" w:rsidRPr="00D77DEC" w:rsidDel="00CB3A50">
          <w:rPr>
            <w:szCs w:val="24"/>
            <w:lang w:val="en-US"/>
          </w:rPr>
          <w:delText>Geneva, 2015</w:delText>
        </w:r>
      </w:del>
      <w:ins w:id="202" w:author="Author">
        <w:r w:rsidR="003E564E" w:rsidRPr="00D77DEC">
          <w:rPr>
            <w:szCs w:val="24"/>
            <w:lang w:val="en-US"/>
          </w:rPr>
          <w:t>Sharm el-Sheikh, 2019</w:t>
        </w:r>
      </w:ins>
      <w:r w:rsidRPr="00181BA5">
        <w:t>),</w:t>
      </w:r>
    </w:p>
    <w:p w14:paraId="7427E960" w14:textId="77777777" w:rsidR="006F1911" w:rsidRPr="00181BA5" w:rsidRDefault="003E564E" w:rsidP="006F1911">
      <w:r>
        <w:t>…</w:t>
      </w:r>
    </w:p>
    <w:p w14:paraId="3A3102E8" w14:textId="77777777" w:rsidR="006F1911" w:rsidRPr="00181BA5" w:rsidRDefault="006F1911" w:rsidP="006F1911">
      <w:pPr>
        <w:pStyle w:val="Call"/>
      </w:pPr>
      <w:r w:rsidRPr="00181BA5">
        <w:t>resolves</w:t>
      </w:r>
    </w:p>
    <w:p w14:paraId="05496204" w14:textId="77777777" w:rsidR="006F1911" w:rsidRPr="00181BA5" w:rsidRDefault="003E564E" w:rsidP="006F1911">
      <w:r>
        <w:t>…</w:t>
      </w:r>
    </w:p>
    <w:p w14:paraId="6B41DDDC" w14:textId="30D1AD0E" w:rsidR="006F1911" w:rsidRPr="00181BA5" w:rsidRDefault="006F1911" w:rsidP="006F1911">
      <w:r w:rsidRPr="00181BA5">
        <w:t>3</w:t>
      </w:r>
      <w:r w:rsidRPr="00181BA5">
        <w:tab/>
        <w:t>that, in part to meet the provisions of No. </w:t>
      </w:r>
      <w:r w:rsidRPr="00181BA5">
        <w:rPr>
          <w:b/>
          <w:iCs/>
        </w:rPr>
        <w:t>4.10</w:t>
      </w:r>
      <w:r w:rsidRPr="00181BA5">
        <w:t>, the coordination distance with respect to stations in the FSS operating in the</w:t>
      </w:r>
      <w:r w:rsidRPr="00340A83">
        <w:t xml:space="preserve"> </w:t>
      </w:r>
      <w:r>
        <w:t>frequency</w:t>
      </w:r>
      <w:r w:rsidRPr="00181BA5">
        <w:t xml:space="preserve"> band 5 091-5 150</w:t>
      </w:r>
      <w:r>
        <w:t> MHz</w:t>
      </w:r>
      <w:r w:rsidRPr="00181BA5">
        <w:t xml:space="preserve"> shall be based on ensuring that the signal received at the AM(R</w:t>
      </w:r>
      <w:proofErr w:type="gramStart"/>
      <w:r w:rsidRPr="00181BA5">
        <w:t>)S</w:t>
      </w:r>
      <w:proofErr w:type="gramEnd"/>
      <w:r w:rsidRPr="00181BA5">
        <w:t xml:space="preserve"> station from the FSS transmitter does not exceed −143 dB(W/MHz), where the required basic transmission loss shall be determined using the methods described in Recommendations </w:t>
      </w:r>
      <w:r w:rsidR="003E564E" w:rsidRPr="00E97F62">
        <w:t>ITU</w:t>
      </w:r>
      <w:r w:rsidR="003E564E" w:rsidRPr="00E97F62">
        <w:noBreakHyphen/>
        <w:t>R P.525</w:t>
      </w:r>
      <w:r w:rsidR="003E564E" w:rsidRPr="00E97F62">
        <w:noBreakHyphen/>
      </w:r>
      <w:del w:id="203" w:author="Author">
        <w:r w:rsidR="003E564E" w:rsidRPr="00E97F62" w:rsidDel="00AB1AC8">
          <w:delText>2</w:delText>
        </w:r>
      </w:del>
      <w:ins w:id="204" w:author="Karel ANTOUŠEK" w:date="2019-08-27T11:38:00Z">
        <w:r w:rsidR="00132A18">
          <w:t>4</w:t>
        </w:r>
      </w:ins>
      <w:del w:id="205" w:author="Karel ANTOUŠEK" w:date="2019-08-27T11:38:00Z">
        <w:r w:rsidR="003E564E" w:rsidRPr="00E97F62" w:rsidDel="00132A18">
          <w:delText xml:space="preserve"> </w:delText>
        </w:r>
      </w:del>
      <w:r w:rsidR="003E564E" w:rsidRPr="00E97F62">
        <w:t>and ITU</w:t>
      </w:r>
      <w:r w:rsidR="003E564E" w:rsidRPr="00E97F62">
        <w:noBreakHyphen/>
        <w:t>R P.526</w:t>
      </w:r>
      <w:r w:rsidR="003E564E" w:rsidRPr="00E97F62">
        <w:noBreakHyphen/>
      </w:r>
      <w:del w:id="206" w:author="Author">
        <w:r w:rsidR="003E564E" w:rsidRPr="00E97F62" w:rsidDel="00AB1AC8">
          <w:delText>13</w:delText>
        </w:r>
      </w:del>
      <w:ins w:id="207" w:author="Author">
        <w:r w:rsidR="003E564E" w:rsidRPr="00E97F62">
          <w:t>14</w:t>
        </w:r>
      </w:ins>
      <w:r w:rsidRPr="00181BA5">
        <w:t>,</w:t>
      </w:r>
    </w:p>
    <w:p w14:paraId="58E939C8" w14:textId="77777777" w:rsidR="006F1911" w:rsidRDefault="003E564E" w:rsidP="006F1911">
      <w:r>
        <w:t>…</w:t>
      </w:r>
    </w:p>
    <w:p w14:paraId="065A870D" w14:textId="77777777" w:rsidR="00D27036" w:rsidRDefault="006F1911">
      <w:pPr>
        <w:pStyle w:val="Reasons"/>
      </w:pPr>
      <w:r>
        <w:rPr>
          <w:b/>
        </w:rPr>
        <w:t>Reasons:</w:t>
      </w:r>
      <w:r>
        <w:tab/>
      </w:r>
      <w:r w:rsidR="003E564E" w:rsidRPr="00E97F62">
        <w:t>Recommendations ITU</w:t>
      </w:r>
      <w:r w:rsidR="003E564E" w:rsidRPr="00E97F62">
        <w:noBreakHyphen/>
        <w:t>R P.525 and ITU</w:t>
      </w:r>
      <w:r w:rsidR="003E564E" w:rsidRPr="00E97F62">
        <w:noBreakHyphen/>
        <w:t>R P.526 have been revised.</w:t>
      </w:r>
    </w:p>
    <w:p w14:paraId="59FBA595" w14:textId="68E228BF" w:rsidR="00D27036" w:rsidRDefault="006F1911">
      <w:pPr>
        <w:pStyle w:val="Proposal"/>
      </w:pPr>
      <w:r>
        <w:t>SUP</w:t>
      </w:r>
      <w:r>
        <w:tab/>
        <w:t>EUR/</w:t>
      </w:r>
      <w:r w:rsidR="00E34A1C">
        <w:t>16</w:t>
      </w:r>
      <w:r>
        <w:t>A18/2</w:t>
      </w:r>
      <w:r w:rsidR="003E564E">
        <w:t>0</w:t>
      </w:r>
    </w:p>
    <w:p w14:paraId="260C373F" w14:textId="77777777" w:rsidR="006F1911" w:rsidRPr="00322CC6" w:rsidRDefault="006F1911" w:rsidP="006F1911">
      <w:pPr>
        <w:pStyle w:val="ResNo"/>
      </w:pPr>
      <w:bookmarkStart w:id="208" w:name="_Toc450048854"/>
      <w:r w:rsidRPr="00322CC6">
        <w:t xml:space="preserve">RESOLUTION </w:t>
      </w:r>
      <w:r>
        <w:rPr>
          <w:rStyle w:val="href"/>
        </w:rPr>
        <w:t>809</w:t>
      </w:r>
      <w:r w:rsidRPr="00322CC6">
        <w:t xml:space="preserve"> (WRC</w:t>
      </w:r>
      <w:r w:rsidRPr="00322CC6">
        <w:noBreakHyphen/>
        <w:t>15)</w:t>
      </w:r>
      <w:bookmarkEnd w:id="208"/>
    </w:p>
    <w:p w14:paraId="3DB037DD" w14:textId="77777777" w:rsidR="006F1911" w:rsidRPr="00322CC6" w:rsidRDefault="006F1911" w:rsidP="006F1911">
      <w:pPr>
        <w:pStyle w:val="Restitle"/>
      </w:pPr>
      <w:bookmarkStart w:id="209" w:name="_Toc319401924"/>
      <w:bookmarkStart w:id="210" w:name="_Toc450048855"/>
      <w:r w:rsidRPr="00322CC6">
        <w:t>Agenda for the 2019 World Radiocommunication Conference</w:t>
      </w:r>
      <w:bookmarkEnd w:id="209"/>
      <w:bookmarkEnd w:id="210"/>
    </w:p>
    <w:p w14:paraId="2C5BFA2B" w14:textId="77777777" w:rsidR="00D27036" w:rsidRDefault="006F1911">
      <w:pPr>
        <w:pStyle w:val="Reasons"/>
      </w:pPr>
      <w:r>
        <w:rPr>
          <w:b/>
        </w:rPr>
        <w:t>Reasons:</w:t>
      </w:r>
      <w:r>
        <w:tab/>
      </w:r>
      <w:r w:rsidR="003E564E">
        <w:t>Objective was reached.</w:t>
      </w:r>
    </w:p>
    <w:p w14:paraId="5F991823" w14:textId="4C2FC8FB" w:rsidR="00D27036" w:rsidRDefault="006F1911">
      <w:pPr>
        <w:pStyle w:val="Proposal"/>
      </w:pPr>
      <w:r>
        <w:t>SUP</w:t>
      </w:r>
      <w:r>
        <w:tab/>
        <w:t>EUR/</w:t>
      </w:r>
      <w:r w:rsidR="00E34A1C">
        <w:t>16</w:t>
      </w:r>
      <w:r>
        <w:t>A18/2</w:t>
      </w:r>
      <w:r w:rsidR="003E564E">
        <w:t>1</w:t>
      </w:r>
    </w:p>
    <w:p w14:paraId="0F3FF2B9" w14:textId="77777777" w:rsidR="006F1911" w:rsidRPr="00322CC6" w:rsidRDefault="006F1911" w:rsidP="006F1911">
      <w:pPr>
        <w:pStyle w:val="ResNo"/>
      </w:pPr>
      <w:bookmarkStart w:id="211" w:name="_Toc450048856"/>
      <w:r w:rsidRPr="00322CC6">
        <w:t xml:space="preserve">RESOLUTION </w:t>
      </w:r>
      <w:r w:rsidRPr="003B3949">
        <w:rPr>
          <w:rStyle w:val="href"/>
        </w:rPr>
        <w:t>810</w:t>
      </w:r>
      <w:r w:rsidRPr="00322CC6">
        <w:t xml:space="preserve"> (WRC</w:t>
      </w:r>
      <w:r w:rsidRPr="00322CC6">
        <w:noBreakHyphen/>
        <w:t>15)</w:t>
      </w:r>
      <w:bookmarkEnd w:id="211"/>
    </w:p>
    <w:p w14:paraId="234F6E4A" w14:textId="77777777" w:rsidR="006F1911" w:rsidRPr="00322CC6" w:rsidRDefault="006F1911" w:rsidP="006F1911">
      <w:pPr>
        <w:pStyle w:val="Restitle"/>
      </w:pPr>
      <w:bookmarkStart w:id="212" w:name="_Toc319401926"/>
      <w:bookmarkStart w:id="213" w:name="_Toc450048857"/>
      <w:r w:rsidRPr="00322CC6">
        <w:t>Preliminary agenda for the 2023 World Radiocommunication Conference</w:t>
      </w:r>
      <w:bookmarkEnd w:id="212"/>
      <w:bookmarkEnd w:id="213"/>
    </w:p>
    <w:p w14:paraId="3946C082" w14:textId="77777777" w:rsidR="00D27036" w:rsidRDefault="006F1911">
      <w:pPr>
        <w:pStyle w:val="Reasons"/>
      </w:pPr>
      <w:r>
        <w:rPr>
          <w:b/>
        </w:rPr>
        <w:t>Reasons:</w:t>
      </w:r>
      <w:r>
        <w:tab/>
      </w:r>
      <w:r w:rsidR="003E564E">
        <w:t>This Resolution will be replaced by a new Resolution</w:t>
      </w:r>
    </w:p>
    <w:p w14:paraId="6A541AD5" w14:textId="4AB1B56B" w:rsidR="00D27036" w:rsidRDefault="006F1911">
      <w:pPr>
        <w:pStyle w:val="Proposal"/>
      </w:pPr>
      <w:r>
        <w:lastRenderedPageBreak/>
        <w:t>MOD</w:t>
      </w:r>
      <w:r>
        <w:tab/>
        <w:t>EUR/</w:t>
      </w:r>
      <w:r w:rsidR="00E34A1C">
        <w:t>16</w:t>
      </w:r>
      <w:r>
        <w:t>A18/2</w:t>
      </w:r>
      <w:r w:rsidR="003E564E">
        <w:t>2</w:t>
      </w:r>
    </w:p>
    <w:p w14:paraId="379654E4" w14:textId="77777777" w:rsidR="006F1911" w:rsidRPr="000715CC" w:rsidRDefault="006F1911" w:rsidP="006F1911">
      <w:pPr>
        <w:pStyle w:val="RecNo"/>
      </w:pPr>
      <w:bookmarkStart w:id="214" w:name="_Toc450215987"/>
      <w:r w:rsidRPr="000715CC">
        <w:t xml:space="preserve">RECOMMENDATION </w:t>
      </w:r>
      <w:r w:rsidRPr="000715CC">
        <w:rPr>
          <w:rStyle w:val="href"/>
        </w:rPr>
        <w:t>316</w:t>
      </w:r>
      <w:r w:rsidRPr="000715CC">
        <w:t xml:space="preserve"> (</w:t>
      </w:r>
      <w:r w:rsidR="003E564E" w:rsidRPr="00E97F62">
        <w:t>Rev.</w:t>
      </w:r>
      <w:ins w:id="215" w:author="Author">
        <w:r w:rsidR="003E564E" w:rsidRPr="00E97F62">
          <w:t xml:space="preserve"> WRC-19</w:t>
        </w:r>
      </w:ins>
      <w:del w:id="216" w:author="Author">
        <w:r w:rsidR="003E564E" w:rsidRPr="00E97F62" w:rsidDel="00127CEE">
          <w:delText>Mob-87</w:delText>
        </w:r>
      </w:del>
      <w:r w:rsidRPr="000715CC">
        <w:t>)</w:t>
      </w:r>
      <w:bookmarkEnd w:id="214"/>
    </w:p>
    <w:p w14:paraId="1D437DCE" w14:textId="77777777" w:rsidR="006F1911" w:rsidRPr="000715CC" w:rsidRDefault="006F1911" w:rsidP="006F1911">
      <w:pPr>
        <w:pStyle w:val="Rectitle"/>
      </w:pPr>
      <w:bookmarkStart w:id="217" w:name="_Toc327364644"/>
      <w:bookmarkStart w:id="218" w:name="_Toc450215988"/>
      <w:r w:rsidRPr="000715CC">
        <w:t xml:space="preserve">Use of ship earth stations within harbours and other waters </w:t>
      </w:r>
      <w:r>
        <w:br/>
      </w:r>
      <w:r w:rsidRPr="000715CC">
        <w:t>under national jurisdiction</w:t>
      </w:r>
      <w:bookmarkEnd w:id="217"/>
      <w:bookmarkEnd w:id="218"/>
      <w:del w:id="219" w:author="Author">
        <w:r w:rsidR="003E564E" w:rsidRPr="00E97F62" w:rsidDel="00127CEE">
          <w:rPr>
            <w:rStyle w:val="FootnoteReference"/>
          </w:rPr>
          <w:footnoteReference w:customMarkFollows="1" w:id="10"/>
          <w:delText>1</w:delText>
        </w:r>
      </w:del>
    </w:p>
    <w:p w14:paraId="413E0C8C" w14:textId="77777777" w:rsidR="003E564E" w:rsidRPr="00E97F62" w:rsidRDefault="003E564E" w:rsidP="003E564E">
      <w:pPr>
        <w:pStyle w:val="Normalaftertitle"/>
      </w:pPr>
      <w:r w:rsidRPr="00E97F62">
        <w:t xml:space="preserve">The World </w:t>
      </w:r>
      <w:del w:id="222" w:author="Author">
        <w:r w:rsidRPr="00E97F62" w:rsidDel="00127CEE">
          <w:delText xml:space="preserve">Administrative </w:delText>
        </w:r>
      </w:del>
      <w:r w:rsidRPr="00E97F62">
        <w:t>Radio</w:t>
      </w:r>
      <w:ins w:id="223" w:author="Author">
        <w:r w:rsidRPr="00E97F62">
          <w:t>communication</w:t>
        </w:r>
      </w:ins>
      <w:r w:rsidRPr="00E97F62">
        <w:t xml:space="preserve"> Conference </w:t>
      </w:r>
      <w:del w:id="224" w:author="Author">
        <w:r w:rsidRPr="00E97F62" w:rsidDel="00127CEE">
          <w:delText xml:space="preserve">for the Mobile Services </w:delText>
        </w:r>
      </w:del>
      <w:r w:rsidRPr="00E97F62">
        <w:t>(</w:t>
      </w:r>
      <w:ins w:id="225" w:author="Author">
        <w:r w:rsidRPr="00E97F62">
          <w:t>Sharm el-Sheikh</w:t>
        </w:r>
      </w:ins>
      <w:del w:id="226" w:author="Author">
        <w:r w:rsidRPr="00E97F62" w:rsidDel="00127CEE">
          <w:delText>Geneva</w:delText>
        </w:r>
      </w:del>
      <w:r w:rsidRPr="00E97F62">
        <w:t xml:space="preserve">, </w:t>
      </w:r>
      <w:del w:id="227" w:author="Author">
        <w:r w:rsidRPr="00E97F62" w:rsidDel="00127CEE">
          <w:delText>1987</w:delText>
        </w:r>
      </w:del>
      <w:ins w:id="228" w:author="Author">
        <w:r w:rsidRPr="00E97F62">
          <w:t>2019</w:t>
        </w:r>
      </w:ins>
      <w:r w:rsidRPr="00E97F62">
        <w:t>),</w:t>
      </w:r>
    </w:p>
    <w:p w14:paraId="04741FFE" w14:textId="77777777" w:rsidR="003E564E" w:rsidRPr="00E97F62" w:rsidRDefault="003E564E" w:rsidP="003E564E">
      <w:pPr>
        <w:pStyle w:val="Call"/>
      </w:pPr>
      <w:r w:rsidRPr="00E97F62">
        <w:t>recognizing</w:t>
      </w:r>
    </w:p>
    <w:p w14:paraId="75FC1189" w14:textId="77777777" w:rsidR="003E564E" w:rsidRPr="00E97F62" w:rsidRDefault="003E564E" w:rsidP="003E564E">
      <w:r w:rsidRPr="00E97F62">
        <w:rPr>
          <w:color w:val="000000"/>
        </w:rPr>
        <w:t>that permitting the use of ship earth stations within harbours and other waters under national jurisdiction belongs to the sovereign right of countries concerned,</w:t>
      </w:r>
    </w:p>
    <w:p w14:paraId="6239B2CC" w14:textId="77777777" w:rsidR="003E564E" w:rsidRPr="00E97F62" w:rsidRDefault="003E564E" w:rsidP="003E564E">
      <w:pPr>
        <w:pStyle w:val="Call"/>
      </w:pPr>
      <w:r w:rsidRPr="00E97F62">
        <w:t>recalling</w:t>
      </w:r>
    </w:p>
    <w:p w14:paraId="5A8D2A07" w14:textId="77777777" w:rsidR="003E564E" w:rsidRPr="00E97F62" w:rsidRDefault="003E564E" w:rsidP="003E564E">
      <w:r w:rsidRPr="00E97F62">
        <w:rPr>
          <w:color w:val="000000"/>
        </w:rPr>
        <w:t xml:space="preserve">that </w:t>
      </w:r>
      <w:ins w:id="229" w:author="Author">
        <w:r w:rsidRPr="00E97F62">
          <w:rPr>
            <w:color w:val="000000"/>
          </w:rPr>
          <w:t xml:space="preserve">a number of frequency bands, have been allocated to the mobile-satellite service and </w:t>
        </w:r>
        <w:r w:rsidRPr="00E97F62">
          <w:t>maritime mobile-satellite service and can be used for maritime related communications via ship earth stations</w:t>
        </w:r>
      </w:ins>
      <w:del w:id="230" w:author="Author">
        <w:r w:rsidRPr="00E97F62" w:rsidDel="00127CEE">
          <w:rPr>
            <w:color w:val="000000"/>
          </w:rPr>
          <w:delText>WARC-79, allocated the bands</w:delText>
        </w:r>
        <w:r w:rsidRPr="00E97F62" w:rsidDel="00127CEE">
          <w:delText xml:space="preserve"> 1 530-1 535 MHz (with effect from 1 January 1990), 1 535</w:delText>
        </w:r>
        <w:r w:rsidRPr="00E97F62" w:rsidDel="00127CEE">
          <w:noBreakHyphen/>
          <w:delText>1 544 MHz and 1 626.5-1 645.5 MHz to the maritime mobile-satellite service and the bands 1 544-1 545 MHz and 1 645.5-1 646.5</w:delText>
        </w:r>
        <w:r w:rsidRPr="00E97F62" w:rsidDel="00127CEE">
          <w:rPr>
            <w:color w:val="000000"/>
          </w:rPr>
          <w:delText> MHz to the mobile-satellite service</w:delText>
        </w:r>
      </w:del>
      <w:r w:rsidRPr="00E97F62">
        <w:rPr>
          <w:color w:val="000000"/>
        </w:rPr>
        <w:t>,</w:t>
      </w:r>
    </w:p>
    <w:p w14:paraId="74923A49" w14:textId="77777777" w:rsidR="003E564E" w:rsidRPr="00E97F62" w:rsidDel="00127CEE" w:rsidRDefault="003E564E" w:rsidP="003E564E">
      <w:pPr>
        <w:pStyle w:val="Call"/>
        <w:rPr>
          <w:del w:id="231" w:author="Author"/>
        </w:rPr>
      </w:pPr>
      <w:del w:id="232" w:author="Author">
        <w:r w:rsidRPr="00E97F62" w:rsidDel="00127CEE">
          <w:delText>noting</w:delText>
        </w:r>
      </w:del>
    </w:p>
    <w:p w14:paraId="28D30A5E" w14:textId="77777777" w:rsidR="003E564E" w:rsidRPr="00E97F62" w:rsidDel="00127CEE" w:rsidRDefault="003E564E" w:rsidP="003E564E">
      <w:pPr>
        <w:rPr>
          <w:del w:id="233" w:author="Author"/>
        </w:rPr>
      </w:pPr>
      <w:del w:id="234" w:author="Author">
        <w:r w:rsidRPr="00E97F62" w:rsidDel="00127CEE">
          <w:rPr>
            <w:color w:val="000000"/>
          </w:rPr>
          <w:delText>that the international agreement on the use of INMARSAT ship earth stations within the territorial sea and ports has been adopted and this Agreement is open to accession, ratification, approval or acceptance, as appropriate,</w:delText>
        </w:r>
      </w:del>
    </w:p>
    <w:p w14:paraId="434177C3" w14:textId="77777777" w:rsidR="003E564E" w:rsidRPr="00E97F62" w:rsidRDefault="003E564E" w:rsidP="003E564E">
      <w:pPr>
        <w:pStyle w:val="Call"/>
      </w:pPr>
      <w:r w:rsidRPr="00E97F62">
        <w:t>considering</w:t>
      </w:r>
    </w:p>
    <w:p w14:paraId="419C55D9" w14:textId="77777777" w:rsidR="003E564E" w:rsidRPr="00E97F62" w:rsidRDefault="003E564E" w:rsidP="003E564E">
      <w:r w:rsidRPr="00E97F62">
        <w:rPr>
          <w:i/>
          <w:color w:val="000000"/>
        </w:rPr>
        <w:t>a)</w:t>
      </w:r>
      <w:r w:rsidRPr="00E97F62">
        <w:rPr>
          <w:color w:val="000000"/>
        </w:rPr>
        <w:tab/>
        <w:t>that the maritime mobile-satellite service, which is at present in operation worldwide, has improved maritime communications greatly and has contributed much to the safety and efficiency of ship navigation, and that fostering and developing the use of that service in future will contribute further to their improvement;</w:t>
      </w:r>
    </w:p>
    <w:p w14:paraId="25962FCA" w14:textId="4C04FC12" w:rsidR="003E564E" w:rsidRPr="00E97F62" w:rsidRDefault="003E564E" w:rsidP="003E564E">
      <w:r w:rsidRPr="00E97F62">
        <w:rPr>
          <w:i/>
        </w:rPr>
        <w:t>b)</w:t>
      </w:r>
      <w:r w:rsidRPr="00E97F62">
        <w:tab/>
      </w:r>
      <w:proofErr w:type="gramStart"/>
      <w:r w:rsidRPr="00E97F62">
        <w:t>that</w:t>
      </w:r>
      <w:proofErr w:type="gramEnd"/>
      <w:r w:rsidRPr="00E97F62">
        <w:t xml:space="preserve"> the maritime mobile-satellite service </w:t>
      </w:r>
      <w:del w:id="235" w:author="Author">
        <w:r w:rsidRPr="00E97F62" w:rsidDel="00127CEE">
          <w:delText xml:space="preserve">will </w:delText>
        </w:r>
      </w:del>
      <w:r w:rsidRPr="00E97F62">
        <w:t>play</w:t>
      </w:r>
      <w:ins w:id="236" w:author="Author">
        <w:r w:rsidRPr="00E97F62">
          <w:t>s</w:t>
        </w:r>
      </w:ins>
      <w:r w:rsidRPr="00E97F62">
        <w:t xml:space="preserve"> an important role in the Global Maritime Distress and Safety System (GMDSS</w:t>
      </w:r>
      <w:r w:rsidR="008D4223">
        <w:t>)</w:t>
      </w:r>
      <w:ins w:id="237" w:author="Author">
        <w:r w:rsidRPr="00E97F62">
          <w:t>,</w:t>
        </w:r>
      </w:ins>
      <w:r w:rsidRPr="00E97F62">
        <w:t>;</w:t>
      </w:r>
    </w:p>
    <w:p w14:paraId="0DB41694" w14:textId="77777777" w:rsidR="003E564E" w:rsidRPr="00E97F62" w:rsidRDefault="003E564E" w:rsidP="003E564E">
      <w:del w:id="238" w:author="Author">
        <w:r w:rsidRPr="00E97F62" w:rsidDel="002845AA">
          <w:rPr>
            <w:i/>
          </w:rPr>
          <w:delText>c)</w:delText>
        </w:r>
        <w:r w:rsidRPr="00E97F62" w:rsidDel="002845AA">
          <w:tab/>
          <w:delText>that the use of the maritime mobile-satellite service will be beneficial not only to the countries having ship earth stations at present but also to those considering the introduction of that service,</w:delText>
        </w:r>
      </w:del>
    </w:p>
    <w:p w14:paraId="50D2D619" w14:textId="77777777" w:rsidR="003E564E" w:rsidRPr="00E97F62" w:rsidDel="002845AA" w:rsidRDefault="003E564E" w:rsidP="003E564E">
      <w:pPr>
        <w:pStyle w:val="Call"/>
        <w:rPr>
          <w:del w:id="239" w:author="Author"/>
        </w:rPr>
      </w:pPr>
      <w:del w:id="240" w:author="Author">
        <w:r w:rsidRPr="00E97F62" w:rsidDel="002845AA">
          <w:delText>is of the opinion</w:delText>
        </w:r>
      </w:del>
    </w:p>
    <w:p w14:paraId="436C6EF9" w14:textId="77777777" w:rsidR="003E564E" w:rsidRPr="00E97F62" w:rsidDel="002845AA" w:rsidRDefault="003E564E" w:rsidP="003E564E">
      <w:pPr>
        <w:rPr>
          <w:del w:id="241" w:author="Author"/>
        </w:rPr>
      </w:pPr>
      <w:del w:id="242" w:author="Author">
        <w:r w:rsidRPr="00E97F62" w:rsidDel="002845AA">
          <w:rPr>
            <w:color w:val="000000"/>
          </w:rPr>
          <w:delText>that all administrations should be invited to consider permitting, to the extent possible, ship earth stations to operate within harbours and other waters under national jurisdiction in the ba</w:delText>
        </w:r>
        <w:r w:rsidRPr="00E97F62" w:rsidDel="002845AA">
          <w:delText>nds 1 530</w:delText>
        </w:r>
        <w:r w:rsidRPr="00E97F62" w:rsidDel="002845AA">
          <w:noBreakHyphen/>
          <w:delText>1 535 MHz (with effect from 1 January 1990), 1 535-1 545 MHz and 1 626.5-1 646.5 MH</w:delText>
        </w:r>
        <w:r w:rsidRPr="00E97F62" w:rsidDel="002845AA">
          <w:rPr>
            <w:color w:val="000000"/>
          </w:rPr>
          <w:delText>z,</w:delText>
        </w:r>
      </w:del>
    </w:p>
    <w:p w14:paraId="31EA23E5" w14:textId="77777777" w:rsidR="003E564E" w:rsidRPr="00E97F62" w:rsidRDefault="003E564E" w:rsidP="003E564E">
      <w:pPr>
        <w:pStyle w:val="Call"/>
      </w:pPr>
      <w:r w:rsidRPr="00E97F62">
        <w:lastRenderedPageBreak/>
        <w:t>recommends</w:t>
      </w:r>
    </w:p>
    <w:p w14:paraId="7E6FCF12" w14:textId="2D4BA6AE" w:rsidR="003E564E" w:rsidRPr="00E97F62" w:rsidRDefault="008D4223">
      <w:del w:id="243" w:author="CEPT" w:date="2019-08-29T12:34:00Z">
        <w:r w:rsidRPr="000715CC" w:rsidDel="008D4223">
          <w:rPr>
            <w:color w:val="000000"/>
          </w:rPr>
          <w:delText>1</w:delText>
        </w:r>
        <w:r w:rsidRPr="000715CC" w:rsidDel="008D4223">
          <w:rPr>
            <w:color w:val="000000"/>
          </w:rPr>
          <w:tab/>
        </w:r>
      </w:del>
      <w:proofErr w:type="gramStart"/>
      <w:r w:rsidR="003E564E" w:rsidRPr="0034309F">
        <w:rPr>
          <w:color w:val="000000"/>
        </w:rPr>
        <w:t>t</w:t>
      </w:r>
      <w:r w:rsidR="003E564E" w:rsidRPr="00E97F62">
        <w:rPr>
          <w:color w:val="000000"/>
        </w:rPr>
        <w:t>hat</w:t>
      </w:r>
      <w:proofErr w:type="gramEnd"/>
      <w:r w:rsidR="003E564E" w:rsidRPr="00E97F62">
        <w:rPr>
          <w:color w:val="000000"/>
        </w:rPr>
        <w:t xml:space="preserve"> all administrations should </w:t>
      </w:r>
      <w:del w:id="244" w:author="Author">
        <w:r w:rsidR="003E564E" w:rsidRPr="00E97F62" w:rsidDel="00980970">
          <w:rPr>
            <w:color w:val="000000"/>
          </w:rPr>
          <w:delText xml:space="preserve">consider </w:delText>
        </w:r>
      </w:del>
      <w:r w:rsidR="003E564E" w:rsidRPr="00E97F62">
        <w:rPr>
          <w:color w:val="000000"/>
        </w:rPr>
        <w:t>permit</w:t>
      </w:r>
      <w:del w:id="245" w:author="Author">
        <w:r w:rsidR="003E564E" w:rsidRPr="00E97F62" w:rsidDel="00980970">
          <w:rPr>
            <w:color w:val="000000"/>
          </w:rPr>
          <w:delText>ting</w:delText>
        </w:r>
      </w:del>
      <w:r w:rsidR="003E564E" w:rsidRPr="00E97F62">
        <w:rPr>
          <w:color w:val="000000"/>
        </w:rPr>
        <w:t xml:space="preserve">, to the extent possible, ship earth stations to operate within harbours and other waters under national jurisdiction, in the </w:t>
      </w:r>
      <w:del w:id="246" w:author="CEPT" w:date="2019-08-30T08:14:00Z">
        <w:r w:rsidR="003E564E" w:rsidRPr="00E97F62" w:rsidDel="009C31D3">
          <w:rPr>
            <w:color w:val="000000"/>
          </w:rPr>
          <w:delText xml:space="preserve">above-mentioned </w:delText>
        </w:r>
      </w:del>
      <w:r w:rsidR="003E564E" w:rsidRPr="00E97F62">
        <w:rPr>
          <w:color w:val="000000"/>
        </w:rPr>
        <w:t>frequency bands</w:t>
      </w:r>
      <w:ins w:id="247" w:author="CEPT" w:date="2019-08-30T08:14:00Z">
        <w:r w:rsidR="009C31D3">
          <w:rPr>
            <w:color w:val="000000"/>
          </w:rPr>
          <w:t xml:space="preserve"> </w:t>
        </w:r>
        <w:r w:rsidR="009C31D3" w:rsidRPr="009C31D3">
          <w:rPr>
            <w:color w:val="000000"/>
          </w:rPr>
          <w:t>used for the GMDSS</w:t>
        </w:r>
      </w:ins>
      <w:del w:id="248" w:author="CEPT" w:date="2019-08-29T12:31:00Z">
        <w:r w:rsidR="003E564E" w:rsidRPr="00E97F62" w:rsidDel="008D4223">
          <w:rPr>
            <w:color w:val="000000"/>
          </w:rPr>
          <w:delText>;</w:delText>
        </w:r>
      </w:del>
      <w:ins w:id="249" w:author="Author">
        <w:r w:rsidR="003E564E" w:rsidRPr="00E97F62">
          <w:rPr>
            <w:color w:val="000000"/>
          </w:rPr>
          <w:t>.</w:t>
        </w:r>
      </w:ins>
    </w:p>
    <w:p w14:paraId="2267DF4D" w14:textId="77777777" w:rsidR="003E564E" w:rsidRPr="00E97F62" w:rsidDel="002845AA" w:rsidRDefault="003E564E" w:rsidP="003E564E">
      <w:pPr>
        <w:rPr>
          <w:del w:id="250" w:author="Author"/>
        </w:rPr>
      </w:pPr>
      <w:del w:id="251" w:author="Author">
        <w:r w:rsidRPr="00E97F62" w:rsidDel="002845AA">
          <w:delText>2</w:delText>
        </w:r>
        <w:r w:rsidRPr="00E97F62" w:rsidDel="002845AA">
          <w:tab/>
          <w:delText>that administrations should consider the adoption, where required, of international agreements on this matter.</w:delText>
        </w:r>
      </w:del>
    </w:p>
    <w:p w14:paraId="234DBBD1" w14:textId="05862671" w:rsidR="00FF1E3B" w:rsidRPr="00FA3B61" w:rsidRDefault="006F1911" w:rsidP="00FF1E3B">
      <w:pPr>
        <w:rPr>
          <w:lang w:val="en-US"/>
        </w:rPr>
      </w:pPr>
      <w:r>
        <w:rPr>
          <w:b/>
        </w:rPr>
        <w:t>Reasons:</w:t>
      </w:r>
      <w:r>
        <w:tab/>
      </w:r>
      <w:r w:rsidR="003E564E" w:rsidRPr="00E97F62">
        <w:t>The Recommendation is update</w:t>
      </w:r>
      <w:r w:rsidR="003E564E">
        <w:t>d</w:t>
      </w:r>
      <w:r w:rsidR="003E564E" w:rsidRPr="00E97F62">
        <w:t xml:space="preserve"> to reflect development regarding systems which operate in GMDSS</w:t>
      </w:r>
      <w:r w:rsidR="00FF1E3B">
        <w:t>.</w:t>
      </w:r>
      <w:r w:rsidR="003E564E" w:rsidRPr="00E97F62">
        <w:t xml:space="preserve"> </w:t>
      </w:r>
      <w:r w:rsidR="00FF1E3B" w:rsidRPr="004D30FD">
        <w:rPr>
          <w:szCs w:val="24"/>
          <w:lang w:val="en-US"/>
        </w:rPr>
        <w:t xml:space="preserve"> Removing references to specific frequency bands allows expanding the scope of the Recommendation to all satellite systems that are included or which may be included in the GMDSS in the future. </w:t>
      </w:r>
      <w:r w:rsidR="00FF1E3B" w:rsidRPr="004D30FD">
        <w:t>This will allow avoiding re-reviewing of the Recommendation in the future when new satellite systems used for the GMDSS appear.</w:t>
      </w:r>
      <w:r w:rsidR="00FF1E3B" w:rsidRPr="004D30FD">
        <w:rPr>
          <w:szCs w:val="24"/>
          <w:lang w:val="en-US"/>
        </w:rPr>
        <w:t xml:space="preserve"> </w:t>
      </w:r>
    </w:p>
    <w:p w14:paraId="05EE46E5" w14:textId="19B080E6" w:rsidR="00D27036" w:rsidRDefault="00D27036">
      <w:pPr>
        <w:pStyle w:val="Reasons"/>
      </w:pPr>
    </w:p>
    <w:p w14:paraId="21228254" w14:textId="77777777" w:rsidR="00E05535" w:rsidRDefault="00E05535">
      <w:pPr>
        <w:tabs>
          <w:tab w:val="clear" w:pos="1134"/>
          <w:tab w:val="clear" w:pos="1871"/>
          <w:tab w:val="clear" w:pos="2268"/>
        </w:tabs>
        <w:overflowPunct/>
        <w:autoSpaceDE/>
        <w:autoSpaceDN/>
        <w:adjustRightInd/>
        <w:spacing w:before="0"/>
        <w:textAlignment w:val="auto"/>
        <w:rPr>
          <w:rFonts w:hAnsi="Times New Roman Bold"/>
          <w:b/>
        </w:rPr>
      </w:pPr>
      <w:r>
        <w:br w:type="page"/>
      </w:r>
    </w:p>
    <w:p w14:paraId="43EEA0C4" w14:textId="2417AF3C" w:rsidR="00E05535" w:rsidRPr="00D86DD1" w:rsidRDefault="00E05535" w:rsidP="00E05535">
      <w:pPr>
        <w:pStyle w:val="Proposal"/>
      </w:pPr>
      <w:r w:rsidRPr="00D86DD1">
        <w:lastRenderedPageBreak/>
        <w:t>SUP</w:t>
      </w:r>
      <w:r w:rsidRPr="00D86DD1">
        <w:tab/>
        <w:t>EUR/</w:t>
      </w:r>
      <w:r w:rsidR="00E34A1C">
        <w:t>16</w:t>
      </w:r>
      <w:r w:rsidRPr="00D86DD1">
        <w:t>A18/23</w:t>
      </w:r>
    </w:p>
    <w:p w14:paraId="349A4749" w14:textId="77777777" w:rsidR="00E05535" w:rsidRPr="00D86DD1" w:rsidRDefault="00E05535" w:rsidP="00E05535">
      <w:pPr>
        <w:pStyle w:val="ResNo"/>
      </w:pPr>
      <w:bookmarkStart w:id="252" w:name="_Toc450048584"/>
      <w:r w:rsidRPr="00D86DD1">
        <w:t xml:space="preserve">RESOLUTION </w:t>
      </w:r>
      <w:r w:rsidRPr="00D86DD1">
        <w:rPr>
          <w:rStyle w:val="href"/>
        </w:rPr>
        <w:t>33</w:t>
      </w:r>
      <w:r w:rsidRPr="00D86DD1">
        <w:t xml:space="preserve"> (Rev.WRC</w:t>
      </w:r>
      <w:r w:rsidRPr="00D86DD1">
        <w:noBreakHyphen/>
        <w:t>15)</w:t>
      </w:r>
      <w:bookmarkEnd w:id="252"/>
    </w:p>
    <w:p w14:paraId="1DAD8B52" w14:textId="77777777" w:rsidR="00E05535" w:rsidRPr="00D86DD1" w:rsidRDefault="00E05535" w:rsidP="00E05535">
      <w:pPr>
        <w:pStyle w:val="Restitle"/>
      </w:pPr>
      <w:bookmarkStart w:id="253" w:name="_Toc327364296"/>
      <w:bookmarkStart w:id="254" w:name="_Toc450048585"/>
      <w:r w:rsidRPr="00D86DD1">
        <w:t xml:space="preserve">Bringing into use of space stations in the broadcasting-satellite service, </w:t>
      </w:r>
      <w:r w:rsidRPr="00D86DD1">
        <w:br/>
        <w:t>prior to the entry into force of agreements and associated plans for the broadcasting-satellite service</w:t>
      </w:r>
      <w:bookmarkEnd w:id="253"/>
      <w:bookmarkEnd w:id="254"/>
    </w:p>
    <w:p w14:paraId="25C68D6D" w14:textId="77777777" w:rsidR="00E05535" w:rsidRPr="00D86DD1" w:rsidRDefault="00E05535" w:rsidP="00E05535">
      <w:pPr>
        <w:pStyle w:val="Reasons"/>
      </w:pPr>
      <w:r w:rsidRPr="00D86DD1">
        <w:rPr>
          <w:b/>
        </w:rPr>
        <w:t>Reasons:</w:t>
      </w:r>
      <w:r w:rsidRPr="00D86DD1">
        <w:tab/>
        <w:t>This Resolution can be deleted as the processing of filings under this Resolution was completed prior to WRC-07.</w:t>
      </w:r>
    </w:p>
    <w:p w14:paraId="4D2C50C2" w14:textId="77777777" w:rsidR="00E05535" w:rsidRPr="00D86DD1" w:rsidRDefault="00E05535" w:rsidP="00E05535">
      <w:pPr>
        <w:pStyle w:val="ArtNo"/>
        <w:spacing w:before="0"/>
        <w:rPr>
          <w:lang w:val="en-AU"/>
        </w:rPr>
      </w:pPr>
      <w:r w:rsidRPr="00D86DD1">
        <w:t>ARTICLE</w:t>
      </w:r>
      <w:r w:rsidRPr="00D86DD1">
        <w:rPr>
          <w:lang w:val="en-AU"/>
        </w:rPr>
        <w:t xml:space="preserve"> </w:t>
      </w:r>
      <w:r w:rsidRPr="00D86DD1">
        <w:rPr>
          <w:rStyle w:val="href"/>
          <w:rFonts w:eastAsiaTheme="majorEastAsia"/>
          <w:color w:val="000000"/>
          <w:lang w:val="en-AU"/>
        </w:rPr>
        <w:t>5</w:t>
      </w:r>
    </w:p>
    <w:p w14:paraId="38230B3A" w14:textId="77777777" w:rsidR="00E05535" w:rsidRPr="00D86DD1" w:rsidRDefault="00E05535" w:rsidP="00E05535">
      <w:pPr>
        <w:pStyle w:val="Arttitle"/>
        <w:rPr>
          <w:lang w:val="en-US"/>
        </w:rPr>
      </w:pPr>
      <w:r w:rsidRPr="00D86DD1">
        <w:t>Frequency allocations</w:t>
      </w:r>
    </w:p>
    <w:p w14:paraId="3372875D" w14:textId="77777777" w:rsidR="00E05535" w:rsidRPr="00D86DD1" w:rsidRDefault="00E05535" w:rsidP="00E05535">
      <w:pPr>
        <w:pStyle w:val="Section1"/>
        <w:keepNext/>
      </w:pPr>
      <w:r w:rsidRPr="00D86DD1">
        <w:t>Section</w:t>
      </w:r>
      <w:r w:rsidRPr="00D86DD1">
        <w:rPr>
          <w:lang w:val="en-AU"/>
        </w:rPr>
        <w:t xml:space="preserve"> IV – Table of Frequency Allocations</w:t>
      </w:r>
      <w:r w:rsidRPr="00D86DD1">
        <w:rPr>
          <w:lang w:val="en-AU"/>
        </w:rPr>
        <w:br/>
      </w:r>
      <w:r w:rsidRPr="00D86DD1">
        <w:rPr>
          <w:b w:val="0"/>
          <w:bCs/>
        </w:rPr>
        <w:t xml:space="preserve">(See No. </w:t>
      </w:r>
      <w:r w:rsidRPr="00D86DD1">
        <w:t>2.1</w:t>
      </w:r>
      <w:r w:rsidRPr="00D86DD1">
        <w:rPr>
          <w:b w:val="0"/>
          <w:bCs/>
        </w:rPr>
        <w:t>)</w:t>
      </w:r>
      <w:r w:rsidRPr="00D86DD1">
        <w:rPr>
          <w:b w:val="0"/>
          <w:bCs/>
        </w:rPr>
        <w:br/>
      </w:r>
      <w:r w:rsidRPr="00D86DD1">
        <w:br/>
      </w:r>
    </w:p>
    <w:p w14:paraId="4BBFC5B7" w14:textId="12820FA2" w:rsidR="00E05535" w:rsidRPr="00D86DD1" w:rsidRDefault="00E05535" w:rsidP="00E05535">
      <w:pPr>
        <w:pStyle w:val="Proposal"/>
      </w:pPr>
      <w:r w:rsidRPr="00D86DD1">
        <w:t>MOD</w:t>
      </w:r>
      <w:r w:rsidRPr="00D86DD1">
        <w:tab/>
        <w:t>EUR/</w:t>
      </w:r>
      <w:r w:rsidR="00E34A1C">
        <w:t>16</w:t>
      </w:r>
      <w:r w:rsidRPr="00D86DD1">
        <w:t>A18/24</w:t>
      </w:r>
    </w:p>
    <w:p w14:paraId="1710C989" w14:textId="77777777" w:rsidR="00E05535" w:rsidRPr="00D86DD1" w:rsidRDefault="00E05535" w:rsidP="00E05535">
      <w:pPr>
        <w:pStyle w:val="Note"/>
        <w:rPr>
          <w:lang w:val="en-AU"/>
        </w:rPr>
      </w:pPr>
      <w:r w:rsidRPr="00D86DD1">
        <w:rPr>
          <w:rStyle w:val="Artdef"/>
        </w:rPr>
        <w:t>5.396</w:t>
      </w:r>
      <w:r w:rsidRPr="00D86DD1">
        <w:rPr>
          <w:rStyle w:val="Artdef"/>
        </w:rPr>
        <w:tab/>
      </w:r>
      <w:del w:id="255" w:author="CEPT" w:date="2019-07-23T17:50:00Z">
        <w:r w:rsidRPr="00D86DD1" w:rsidDel="0008589A">
          <w:rPr>
            <w:lang w:val="en-AU"/>
          </w:rPr>
          <w:delText>Space stations of the broadcasting-satellite service in the band 2</w:delText>
        </w:r>
        <w:r w:rsidRPr="00D86DD1" w:rsidDel="0008589A">
          <w:delText> </w:delText>
        </w:r>
        <w:r w:rsidRPr="00D86DD1" w:rsidDel="0008589A">
          <w:rPr>
            <w:lang w:val="en-AU"/>
          </w:rPr>
          <w:delText>310-2</w:delText>
        </w:r>
        <w:r w:rsidRPr="00D86DD1" w:rsidDel="0008589A">
          <w:delText> </w:delText>
        </w:r>
        <w:r w:rsidRPr="00D86DD1" w:rsidDel="0008589A">
          <w:rPr>
            <w:lang w:val="en-AU"/>
          </w:rPr>
          <w:delText>360 MHz operating in  accordance with No. </w:delText>
        </w:r>
        <w:r w:rsidRPr="00D86DD1" w:rsidDel="0008589A">
          <w:rPr>
            <w:rStyle w:val="Artref"/>
            <w:b/>
            <w:bCs/>
          </w:rPr>
          <w:delText>5.393</w:delText>
        </w:r>
        <w:r w:rsidRPr="00D86DD1" w:rsidDel="0008589A">
          <w:rPr>
            <w:lang w:val="en-AU"/>
          </w:rPr>
          <w:delText xml:space="preserve"> that may affect the services to which this band is allocated in other </w:delText>
        </w:r>
        <w:r w:rsidRPr="00D86DD1" w:rsidDel="0008589A">
          <w:delText>countries</w:delText>
        </w:r>
        <w:r w:rsidRPr="00D86DD1" w:rsidDel="0008589A">
          <w:rPr>
            <w:lang w:val="en-AU"/>
          </w:rPr>
          <w:delText xml:space="preserve"> shall be  coordinated and notified in accordance with Resolution </w:delText>
        </w:r>
        <w:r w:rsidRPr="00D86DD1" w:rsidDel="0008589A">
          <w:rPr>
            <w:b/>
            <w:bCs/>
          </w:rPr>
          <w:delText>33 (Rev.WRC-97)</w:delText>
        </w:r>
        <w:r w:rsidRPr="00D86DD1" w:rsidDel="0008589A">
          <w:rPr>
            <w:rStyle w:val="FootnoteReference"/>
          </w:rPr>
          <w:footnoteReference w:customMarkFollows="1" w:id="11"/>
          <w:delText>*</w:delText>
        </w:r>
        <w:r w:rsidRPr="00D86DD1" w:rsidDel="0008589A">
          <w:rPr>
            <w:lang w:val="en-AU"/>
          </w:rPr>
          <w:delText>. Complementary t</w:delText>
        </w:r>
      </w:del>
      <w:ins w:id="258" w:author="CEPT" w:date="2019-07-23T17:50:00Z">
        <w:r w:rsidRPr="00D86DD1">
          <w:rPr>
            <w:lang w:val="en-AU"/>
          </w:rPr>
          <w:t>T</w:t>
        </w:r>
      </w:ins>
      <w:r w:rsidRPr="00D86DD1">
        <w:rPr>
          <w:lang w:val="en-AU"/>
        </w:rPr>
        <w:t xml:space="preserve">errestrial broadcasting stations </w:t>
      </w:r>
      <w:ins w:id="259" w:author="CEPT" w:date="2019-07-23T17:50:00Z">
        <w:r w:rsidRPr="00D86DD1">
          <w:rPr>
            <w:lang w:val="en-AU"/>
          </w:rPr>
          <w:t>of the complementary terrestrial sound broadcasting service in the band 2</w:t>
        </w:r>
        <w:r w:rsidRPr="00D86DD1">
          <w:t> </w:t>
        </w:r>
        <w:r w:rsidRPr="00D86DD1">
          <w:rPr>
            <w:lang w:val="en-AU"/>
          </w:rPr>
          <w:t>310-2</w:t>
        </w:r>
        <w:r w:rsidRPr="00D86DD1">
          <w:t> </w:t>
        </w:r>
        <w:r w:rsidRPr="00D86DD1">
          <w:rPr>
            <w:lang w:val="en-AU"/>
          </w:rPr>
          <w:t>360 MHz operating in  accordance with No. </w:t>
        </w:r>
        <w:r w:rsidRPr="00D86DD1">
          <w:rPr>
            <w:rStyle w:val="Artref"/>
            <w:b/>
          </w:rPr>
          <w:t>5.393</w:t>
        </w:r>
        <w:r w:rsidRPr="00D86DD1">
          <w:rPr>
            <w:lang w:val="en-AU"/>
          </w:rPr>
          <w:t xml:space="preserve"> </w:t>
        </w:r>
      </w:ins>
      <w:r w:rsidRPr="00D86DD1">
        <w:rPr>
          <w:lang w:val="en-AU"/>
        </w:rPr>
        <w:t xml:space="preserve">shall be subject to bilateral </w:t>
      </w:r>
      <w:r w:rsidRPr="00D86DD1">
        <w:t>coordination</w:t>
      </w:r>
      <w:r w:rsidRPr="00D86DD1">
        <w:rPr>
          <w:lang w:val="en-AU"/>
        </w:rPr>
        <w:t xml:space="preserve"> with neighbouring countries prior to their bringing into use.</w:t>
      </w:r>
    </w:p>
    <w:p w14:paraId="7A104E41"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5E970A60" w14:textId="342DF1AB" w:rsidR="00E05535" w:rsidRPr="00D86DD1" w:rsidRDefault="00E05535" w:rsidP="00E05535">
      <w:pPr>
        <w:pStyle w:val="Proposal"/>
      </w:pPr>
      <w:r w:rsidRPr="00D86DD1">
        <w:t>MOD</w:t>
      </w:r>
      <w:r w:rsidRPr="00D86DD1">
        <w:tab/>
        <w:t>EUR/</w:t>
      </w:r>
      <w:r w:rsidR="00E34A1C">
        <w:t>16</w:t>
      </w:r>
      <w:r w:rsidRPr="00D86DD1">
        <w:t>A18/25</w:t>
      </w:r>
    </w:p>
    <w:p w14:paraId="6375DAF7" w14:textId="77777777" w:rsidR="00E05535" w:rsidRPr="00D86DD1" w:rsidRDefault="00E05535" w:rsidP="00E05535">
      <w:pPr>
        <w:pStyle w:val="ArtNo"/>
        <w:keepLines w:val="0"/>
        <w:spacing w:before="0"/>
      </w:pPr>
      <w:bookmarkStart w:id="260" w:name="_Toc327956592"/>
      <w:bookmarkStart w:id="261" w:name="_Toc451865301"/>
      <w:r w:rsidRPr="00D86DD1">
        <w:t xml:space="preserve">ARTICLE </w:t>
      </w:r>
      <w:r w:rsidRPr="00D86DD1">
        <w:rPr>
          <w:rStyle w:val="href"/>
        </w:rPr>
        <w:t>9</w:t>
      </w:r>
      <w:bookmarkEnd w:id="260"/>
      <w:bookmarkEnd w:id="261"/>
    </w:p>
    <w:p w14:paraId="3B5E2A9F" w14:textId="77777777" w:rsidR="00E05535" w:rsidRPr="00D86DD1" w:rsidRDefault="00E05535" w:rsidP="00E05535">
      <w:pPr>
        <w:pStyle w:val="Arttitle"/>
        <w:keepLines w:val="0"/>
        <w:spacing w:before="120"/>
      </w:pPr>
      <w:bookmarkStart w:id="262" w:name="_Toc327956593"/>
      <w:bookmarkStart w:id="263" w:name="_Toc451865302"/>
      <w:r w:rsidRPr="00D86DD1">
        <w:t>Procedure for effecting coordination with or obtaining agreement of other administrations</w:t>
      </w:r>
      <w:r w:rsidRPr="00D86DD1">
        <w:rPr>
          <w:rStyle w:val="FootnoteReference"/>
          <w:b w:val="0"/>
          <w:bCs/>
        </w:rPr>
        <w:t>1, 2, 3, 4, 5, 6, 7,</w:t>
      </w:r>
      <w:del w:id="264" w:author="CEPT" w:date="2019-07-23T17:51:00Z">
        <w:r w:rsidRPr="00D86DD1" w:rsidDel="0008589A">
          <w:rPr>
            <w:rStyle w:val="FootnoteReference"/>
            <w:b w:val="0"/>
            <w:bCs/>
          </w:rPr>
          <w:delText xml:space="preserve"> </w:delText>
        </w:r>
      </w:del>
      <w:del w:id="265" w:author="CEPT" w:date="2019-07-23T17:54:00Z">
        <w:r w:rsidRPr="00D86DD1" w:rsidDel="0008589A">
          <w:rPr>
            <w:rStyle w:val="FootnoteReference"/>
            <w:b w:val="0"/>
            <w:bCs/>
          </w:rPr>
          <w:delText>8</w:delText>
        </w:r>
      </w:del>
      <w:del w:id="266" w:author="CEPT" w:date="2019-07-23T17:56:00Z">
        <w:r w:rsidRPr="00D86DD1" w:rsidDel="0008589A">
          <w:rPr>
            <w:rStyle w:val="FootnoteReference"/>
            <w:b w:val="0"/>
            <w:bCs/>
          </w:rPr>
          <w:delText>,</w:delText>
        </w:r>
      </w:del>
      <w:r w:rsidRPr="00D86DD1">
        <w:rPr>
          <w:b w:val="0"/>
          <w:bCs/>
        </w:rPr>
        <w:t xml:space="preserve"> </w:t>
      </w:r>
      <w:r w:rsidRPr="00D86DD1">
        <w:rPr>
          <w:rStyle w:val="FootnoteReference"/>
          <w:b w:val="0"/>
          <w:bCs/>
        </w:rPr>
        <w:t>9</w:t>
      </w:r>
      <w:r w:rsidRPr="00D86DD1">
        <w:rPr>
          <w:b w:val="0"/>
          <w:bCs/>
          <w:sz w:val="16"/>
          <w:szCs w:val="16"/>
        </w:rPr>
        <w:t>    (WRC</w:t>
      </w:r>
      <w:r w:rsidRPr="00D86DD1">
        <w:rPr>
          <w:b w:val="0"/>
          <w:bCs/>
          <w:sz w:val="16"/>
          <w:szCs w:val="16"/>
        </w:rPr>
        <w:noBreakHyphen/>
      </w:r>
      <w:del w:id="267" w:author="CEPT" w:date="2019-07-23T17:51:00Z">
        <w:r w:rsidRPr="00D86DD1" w:rsidDel="0008589A">
          <w:rPr>
            <w:b w:val="0"/>
            <w:bCs/>
            <w:sz w:val="16"/>
            <w:szCs w:val="16"/>
          </w:rPr>
          <w:delText>15</w:delText>
        </w:r>
      </w:del>
      <w:ins w:id="268" w:author="CEPT" w:date="2019-07-23T17:51:00Z">
        <w:r w:rsidRPr="00D86DD1">
          <w:rPr>
            <w:b w:val="0"/>
            <w:bCs/>
            <w:sz w:val="16"/>
            <w:szCs w:val="16"/>
          </w:rPr>
          <w:t>19</w:t>
        </w:r>
      </w:ins>
      <w:r w:rsidRPr="00D86DD1">
        <w:rPr>
          <w:b w:val="0"/>
          <w:bCs/>
          <w:sz w:val="16"/>
          <w:szCs w:val="16"/>
        </w:rPr>
        <w:t>)</w:t>
      </w:r>
      <w:bookmarkEnd w:id="262"/>
      <w:bookmarkEnd w:id="263"/>
    </w:p>
    <w:p w14:paraId="2695D707"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5D66E309" w14:textId="60B09692" w:rsidR="00E05535" w:rsidRPr="00D86DD1" w:rsidRDefault="00E05535" w:rsidP="00E05535">
      <w:pPr>
        <w:pStyle w:val="Proposal"/>
      </w:pPr>
      <w:r w:rsidRPr="00D86DD1">
        <w:t>SUP</w:t>
      </w:r>
      <w:r w:rsidRPr="00D86DD1">
        <w:tab/>
        <w:t>EUR/</w:t>
      </w:r>
      <w:r w:rsidR="00E34A1C">
        <w:t>16</w:t>
      </w:r>
      <w:r w:rsidRPr="00D86DD1">
        <w:t>A18/26</w:t>
      </w:r>
    </w:p>
    <w:p w14:paraId="4F20B2A6" w14:textId="77777777" w:rsidR="00E05535" w:rsidRPr="00D86DD1" w:rsidRDefault="00E05535" w:rsidP="00E05535">
      <w:pPr>
        <w:pStyle w:val="FootnoteText"/>
        <w:rPr>
          <w:sz w:val="16"/>
        </w:rPr>
      </w:pPr>
      <w:r w:rsidRPr="00D86DD1">
        <w:rPr>
          <w:rStyle w:val="FootnoteReference"/>
        </w:rPr>
        <w:t>8</w:t>
      </w:r>
      <w:r w:rsidRPr="00D86DD1">
        <w:t xml:space="preserve"> </w:t>
      </w:r>
      <w:r w:rsidRPr="00D86DD1">
        <w:rPr>
          <w:lang w:val="en-US"/>
        </w:rPr>
        <w:tab/>
      </w:r>
      <w:r w:rsidRPr="00D86DD1">
        <w:rPr>
          <w:rStyle w:val="Artdef"/>
        </w:rPr>
        <w:t>A.9.7</w:t>
      </w:r>
      <w:r w:rsidRPr="00D86DD1">
        <w:tab/>
        <w:t xml:space="preserve">See also Resolution </w:t>
      </w:r>
      <w:r w:rsidRPr="00D86DD1">
        <w:rPr>
          <w:b/>
          <w:bCs/>
        </w:rPr>
        <w:t>33</w:t>
      </w:r>
      <w:r w:rsidRPr="00D86DD1">
        <w:t xml:space="preserve"> </w:t>
      </w:r>
      <w:r w:rsidRPr="00D86DD1">
        <w:rPr>
          <w:b/>
        </w:rPr>
        <w:t>(Rev.WRC</w:t>
      </w:r>
      <w:r w:rsidRPr="00D86DD1">
        <w:rPr>
          <w:b/>
        </w:rPr>
        <w:noBreakHyphen/>
        <w:t>03</w:t>
      </w:r>
      <w:proofErr w:type="gramStart"/>
      <w:r w:rsidRPr="00D86DD1">
        <w:rPr>
          <w:b/>
        </w:rPr>
        <w:t>)</w:t>
      </w:r>
      <w:r w:rsidRPr="00D86DD1">
        <w:rPr>
          <w:bCs/>
        </w:rPr>
        <w:t>*</w:t>
      </w:r>
      <w:proofErr w:type="gramEnd"/>
      <w:r w:rsidRPr="00D86DD1">
        <w:rPr>
          <w:bCs/>
        </w:rPr>
        <w:t>**</w:t>
      </w:r>
      <w:r w:rsidRPr="00D86DD1">
        <w:t>.</w:t>
      </w:r>
      <w:r w:rsidRPr="00D86DD1">
        <w:rPr>
          <w:sz w:val="16"/>
        </w:rPr>
        <w:t>     (WRC</w:t>
      </w:r>
      <w:r w:rsidRPr="00D86DD1">
        <w:rPr>
          <w:sz w:val="16"/>
        </w:rPr>
        <w:noBreakHyphen/>
        <w:t>03)</w:t>
      </w:r>
    </w:p>
    <w:p w14:paraId="3472771A" w14:textId="77777777" w:rsidR="00E05535" w:rsidRPr="00D86DD1" w:rsidRDefault="00E05535" w:rsidP="00E05535">
      <w:pPr>
        <w:pStyle w:val="FootnoteText"/>
        <w:tabs>
          <w:tab w:val="left" w:pos="1560"/>
        </w:tabs>
      </w:pPr>
      <w:r w:rsidRPr="00D86DD1">
        <w:rPr>
          <w:rStyle w:val="FootnoteReference"/>
        </w:rPr>
        <w:tab/>
      </w:r>
      <w:r w:rsidRPr="00D86DD1">
        <w:rPr>
          <w:rStyle w:val="FootnoteReference"/>
        </w:rPr>
        <w:tab/>
        <w:t>***</w:t>
      </w:r>
      <w:r w:rsidRPr="00D86DD1">
        <w:tab/>
      </w:r>
      <w:r w:rsidRPr="00D86DD1">
        <w:rPr>
          <w:i/>
          <w:iCs/>
        </w:rPr>
        <w:t>Note by the Secretariat:</w:t>
      </w:r>
      <w:r w:rsidRPr="00D86DD1">
        <w:t xml:space="preserve"> This Resolution was revised by WRC-15.</w:t>
      </w:r>
    </w:p>
    <w:p w14:paraId="264FF065"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63C62543" w14:textId="77777777" w:rsidR="00E05535" w:rsidRPr="00D86DD1" w:rsidRDefault="00E05535" w:rsidP="00E05535">
      <w:pPr>
        <w:tabs>
          <w:tab w:val="clear" w:pos="1134"/>
          <w:tab w:val="clear" w:pos="1871"/>
          <w:tab w:val="clear" w:pos="2268"/>
        </w:tabs>
        <w:overflowPunct/>
        <w:autoSpaceDE/>
        <w:autoSpaceDN/>
        <w:adjustRightInd/>
        <w:spacing w:before="0"/>
        <w:textAlignment w:val="auto"/>
        <w:rPr>
          <w:rFonts w:hAnsi="Times New Roman Bold"/>
          <w:b/>
        </w:rPr>
      </w:pPr>
      <w:r w:rsidRPr="00D86DD1">
        <w:br w:type="page"/>
      </w:r>
    </w:p>
    <w:p w14:paraId="43905B9F" w14:textId="5558388B" w:rsidR="00E05535" w:rsidRPr="00D86DD1" w:rsidRDefault="00E05535" w:rsidP="00E05535">
      <w:pPr>
        <w:pStyle w:val="Proposal"/>
      </w:pPr>
      <w:r w:rsidRPr="00D86DD1">
        <w:lastRenderedPageBreak/>
        <w:t>MOD</w:t>
      </w:r>
      <w:r w:rsidRPr="00D86DD1">
        <w:tab/>
        <w:t>EUR/</w:t>
      </w:r>
      <w:r w:rsidR="00E34A1C">
        <w:t>16</w:t>
      </w:r>
      <w:r w:rsidRPr="00D86DD1">
        <w:t>A18/27</w:t>
      </w:r>
    </w:p>
    <w:p w14:paraId="1417CC44" w14:textId="77777777" w:rsidR="00E05535" w:rsidRPr="00D86DD1" w:rsidRDefault="00E05535" w:rsidP="00E05535">
      <w:pPr>
        <w:pStyle w:val="ArtNo"/>
        <w:spacing w:before="0"/>
      </w:pPr>
      <w:bookmarkStart w:id="269" w:name="_Toc327956595"/>
      <w:bookmarkStart w:id="270" w:name="_Toc451865304"/>
      <w:r w:rsidRPr="00D86DD1">
        <w:t xml:space="preserve">ARTICLE </w:t>
      </w:r>
      <w:r w:rsidRPr="00D86DD1">
        <w:rPr>
          <w:rStyle w:val="href"/>
          <w:noProof/>
          <w:lang w:val="en-CA"/>
        </w:rPr>
        <w:t>11</w:t>
      </w:r>
      <w:bookmarkEnd w:id="269"/>
      <w:bookmarkEnd w:id="270"/>
    </w:p>
    <w:p w14:paraId="7003F696" w14:textId="2CB0BF10" w:rsidR="00E05535" w:rsidRPr="00D86DD1" w:rsidRDefault="00E05535" w:rsidP="00E05535">
      <w:pPr>
        <w:pStyle w:val="Arttitle"/>
        <w:spacing w:before="120"/>
        <w:rPr>
          <w:sz w:val="16"/>
          <w:szCs w:val="16"/>
        </w:rPr>
      </w:pPr>
      <w:bookmarkStart w:id="271" w:name="_Toc327956596"/>
      <w:bookmarkStart w:id="272" w:name="_Toc451865305"/>
      <w:r w:rsidRPr="00D86DD1">
        <w:t xml:space="preserve">Notification and recording of frequency </w:t>
      </w:r>
      <w:r w:rsidRPr="00D86DD1">
        <w:br/>
        <w:t>assignments</w:t>
      </w:r>
      <w:r w:rsidRPr="00D86DD1">
        <w:rPr>
          <w:rStyle w:val="FootnoteReference"/>
          <w:b w:val="0"/>
          <w:bCs/>
        </w:rPr>
        <w:t xml:space="preserve">1, 2, 3, 4, 5, </w:t>
      </w:r>
      <w:del w:id="273" w:author="Alexander Kühn" w:date="2019-08-26T15:39:00Z">
        <w:r w:rsidRPr="00D86DD1" w:rsidDel="003E6C3F">
          <w:rPr>
            <w:rStyle w:val="FootnoteReference"/>
            <w:b w:val="0"/>
            <w:bCs/>
          </w:rPr>
          <w:delText xml:space="preserve">6, </w:delText>
        </w:r>
      </w:del>
      <w:r w:rsidRPr="00D86DD1">
        <w:rPr>
          <w:rStyle w:val="FootnoteReference"/>
          <w:b w:val="0"/>
          <w:bCs/>
        </w:rPr>
        <w:t>7,</w:t>
      </w:r>
      <w:r w:rsidRPr="00D86DD1">
        <w:rPr>
          <w:b w:val="0"/>
          <w:bCs/>
        </w:rPr>
        <w:t xml:space="preserve"> </w:t>
      </w:r>
      <w:r w:rsidRPr="00D86DD1">
        <w:rPr>
          <w:rStyle w:val="FootnoteReference"/>
          <w:b w:val="0"/>
          <w:bCs/>
        </w:rPr>
        <w:t>8</w:t>
      </w:r>
      <w:r w:rsidRPr="00D86DD1">
        <w:rPr>
          <w:b w:val="0"/>
          <w:bCs/>
          <w:sz w:val="16"/>
          <w:szCs w:val="16"/>
        </w:rPr>
        <w:t>    (WRC</w:t>
      </w:r>
      <w:r w:rsidRPr="00D86DD1">
        <w:rPr>
          <w:b w:val="0"/>
          <w:bCs/>
          <w:sz w:val="16"/>
          <w:szCs w:val="16"/>
        </w:rPr>
        <w:noBreakHyphen/>
        <w:t>1</w:t>
      </w:r>
      <w:del w:id="274" w:author="CEPT" w:date="2019-07-23T17:56:00Z">
        <w:r w:rsidRPr="00D86DD1" w:rsidDel="0008589A">
          <w:rPr>
            <w:b w:val="0"/>
            <w:bCs/>
            <w:sz w:val="16"/>
            <w:szCs w:val="16"/>
          </w:rPr>
          <w:delText>5</w:delText>
        </w:r>
      </w:del>
      <w:ins w:id="275" w:author="CEPT" w:date="2019-07-23T17:56:00Z">
        <w:r w:rsidRPr="00D86DD1">
          <w:rPr>
            <w:b w:val="0"/>
            <w:bCs/>
            <w:sz w:val="16"/>
            <w:szCs w:val="16"/>
          </w:rPr>
          <w:t>9</w:t>
        </w:r>
      </w:ins>
      <w:r w:rsidRPr="00D86DD1">
        <w:rPr>
          <w:b w:val="0"/>
          <w:bCs/>
          <w:sz w:val="16"/>
          <w:szCs w:val="16"/>
        </w:rPr>
        <w:t>)</w:t>
      </w:r>
      <w:bookmarkEnd w:id="271"/>
      <w:bookmarkEnd w:id="272"/>
    </w:p>
    <w:p w14:paraId="6317C6EF"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2237B523" w14:textId="62052011" w:rsidR="00E05535" w:rsidRPr="00D86DD1" w:rsidRDefault="00E05535" w:rsidP="00E05535">
      <w:pPr>
        <w:pStyle w:val="Proposal"/>
      </w:pPr>
      <w:bookmarkStart w:id="276" w:name="_Toc454787466"/>
      <w:r w:rsidRPr="00D86DD1">
        <w:t>SUP</w:t>
      </w:r>
      <w:r w:rsidRPr="00D86DD1">
        <w:tab/>
        <w:t>EUR/</w:t>
      </w:r>
      <w:r w:rsidR="00E34A1C">
        <w:t>16</w:t>
      </w:r>
      <w:r w:rsidRPr="00D86DD1">
        <w:t>A18/28</w:t>
      </w:r>
    </w:p>
    <w:p w14:paraId="4E2CD249" w14:textId="77777777" w:rsidR="00E05535" w:rsidRPr="00D86DD1" w:rsidRDefault="00E05535" w:rsidP="00E05535">
      <w:pPr>
        <w:pStyle w:val="FootnoteText"/>
        <w:rPr>
          <w:sz w:val="16"/>
        </w:rPr>
      </w:pPr>
      <w:r w:rsidRPr="00D86DD1">
        <w:rPr>
          <w:rStyle w:val="FootnoteReference"/>
        </w:rPr>
        <w:t>6</w:t>
      </w:r>
      <w:r w:rsidRPr="00D86DD1">
        <w:t xml:space="preserve"> </w:t>
      </w:r>
      <w:r w:rsidRPr="00D86DD1">
        <w:rPr>
          <w:lang w:val="en-US"/>
        </w:rPr>
        <w:tab/>
      </w:r>
      <w:r w:rsidRPr="00D86DD1">
        <w:rPr>
          <w:rStyle w:val="Artdef"/>
        </w:rPr>
        <w:t>A.11.5</w:t>
      </w:r>
      <w:r w:rsidRPr="00D86DD1">
        <w:tab/>
        <w:t xml:space="preserve">See also Resolution </w:t>
      </w:r>
      <w:r w:rsidRPr="00D86DD1">
        <w:rPr>
          <w:b/>
          <w:bCs/>
        </w:rPr>
        <w:t>33</w:t>
      </w:r>
      <w:r w:rsidRPr="00D86DD1">
        <w:t xml:space="preserve"> </w:t>
      </w:r>
      <w:r w:rsidRPr="00D86DD1">
        <w:rPr>
          <w:b/>
        </w:rPr>
        <w:t>(Rev.WRC</w:t>
      </w:r>
      <w:r w:rsidRPr="00D86DD1">
        <w:rPr>
          <w:b/>
        </w:rPr>
        <w:noBreakHyphen/>
        <w:t>03</w:t>
      </w:r>
      <w:proofErr w:type="gramStart"/>
      <w:r w:rsidRPr="00D86DD1">
        <w:rPr>
          <w:b/>
        </w:rPr>
        <w:t>)</w:t>
      </w:r>
      <w:r w:rsidRPr="00D86DD1">
        <w:rPr>
          <w:bCs/>
        </w:rPr>
        <w:t>*</w:t>
      </w:r>
      <w:proofErr w:type="gramEnd"/>
      <w:r w:rsidRPr="00D86DD1">
        <w:rPr>
          <w:bCs/>
        </w:rPr>
        <w:t>**</w:t>
      </w:r>
      <w:r w:rsidRPr="00D86DD1">
        <w:t>.</w:t>
      </w:r>
      <w:r w:rsidRPr="00D86DD1">
        <w:rPr>
          <w:sz w:val="16"/>
        </w:rPr>
        <w:t>     (WRC</w:t>
      </w:r>
      <w:r w:rsidRPr="00D86DD1">
        <w:rPr>
          <w:sz w:val="16"/>
        </w:rPr>
        <w:noBreakHyphen/>
        <w:t>03)</w:t>
      </w:r>
    </w:p>
    <w:p w14:paraId="288C1ACE" w14:textId="77777777" w:rsidR="00E05535" w:rsidRPr="00D86DD1" w:rsidRDefault="00E05535" w:rsidP="00E05535">
      <w:pPr>
        <w:pStyle w:val="FootnoteText"/>
        <w:tabs>
          <w:tab w:val="left" w:pos="1560"/>
        </w:tabs>
      </w:pPr>
      <w:r w:rsidRPr="00D86DD1">
        <w:tab/>
      </w:r>
      <w:r w:rsidRPr="00D86DD1">
        <w:tab/>
      </w:r>
      <w:r w:rsidRPr="00D86DD1">
        <w:rPr>
          <w:rStyle w:val="FootnoteReference"/>
        </w:rPr>
        <w:t>***</w:t>
      </w:r>
      <w:r w:rsidRPr="00D86DD1">
        <w:rPr>
          <w:sz w:val="16"/>
        </w:rPr>
        <w:tab/>
      </w:r>
      <w:r w:rsidRPr="00D86DD1">
        <w:rPr>
          <w:i/>
          <w:iCs/>
          <w:lang w:val="en-US"/>
        </w:rPr>
        <w:t>Note by the Secretariat:</w:t>
      </w:r>
      <w:r w:rsidRPr="00D86DD1">
        <w:rPr>
          <w:lang w:val="en-US"/>
        </w:rPr>
        <w:t xml:space="preserve"> This </w:t>
      </w:r>
      <w:r w:rsidRPr="00D86DD1">
        <w:t>Resolution</w:t>
      </w:r>
      <w:r w:rsidRPr="00D86DD1">
        <w:rPr>
          <w:lang w:val="en-US"/>
        </w:rPr>
        <w:t xml:space="preserve"> was revised by WRC-15.</w:t>
      </w:r>
    </w:p>
    <w:p w14:paraId="21ED13F9"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1F2407B5" w14:textId="77777777" w:rsidR="00D86DD1" w:rsidRPr="00886995" w:rsidRDefault="00D86DD1" w:rsidP="00D86DD1">
      <w:pPr>
        <w:pStyle w:val="AppendixNo"/>
      </w:pPr>
      <w:bookmarkStart w:id="277" w:name="_Toc330560547"/>
      <w:bookmarkStart w:id="278" w:name="_Toc454787467"/>
      <w:bookmarkEnd w:id="276"/>
      <w:r w:rsidRPr="00D86DD1">
        <w:t xml:space="preserve">APPENDIX </w:t>
      </w:r>
      <w:r w:rsidRPr="00D86DD1">
        <w:rPr>
          <w:rStyle w:val="href"/>
        </w:rPr>
        <w:t>30</w:t>
      </w:r>
      <w:r w:rsidRPr="00D86DD1">
        <w:t xml:space="preserve"> (REV.WRC</w:t>
      </w:r>
      <w:r w:rsidRPr="00D86DD1">
        <w:noBreakHyphen/>
        <w:t>15)</w:t>
      </w:r>
    </w:p>
    <w:p w14:paraId="444872D6" w14:textId="77777777" w:rsidR="00E05535" w:rsidRPr="00D86DD1" w:rsidRDefault="00E05535" w:rsidP="00E05535">
      <w:pPr>
        <w:pStyle w:val="Appendixtitle"/>
        <w:rPr>
          <w:rFonts w:ascii="Times New Roman"/>
          <w:b w:val="0"/>
          <w:bCs/>
          <w:color w:val="000000"/>
          <w:sz w:val="16"/>
        </w:rPr>
      </w:pPr>
      <w:r w:rsidRPr="00D86DD1">
        <w:t>Provisions for all services and associated Plans and List for</w:t>
      </w:r>
      <w:r w:rsidRPr="00D86DD1">
        <w:br/>
        <w:t>the broadcasting-satellite service in the frequency bands</w:t>
      </w:r>
      <w:r w:rsidRPr="00D86DD1">
        <w:br/>
        <w:t>11.7-12.2 GHz (in Region 3), 11.7-12.5 GHz (in Region 1)</w:t>
      </w:r>
      <w:r w:rsidRPr="00D86DD1">
        <w:br/>
        <w:t>         and 12.2-12.7 GHz (in Region 2)</w:t>
      </w:r>
      <w:r w:rsidRPr="00D86DD1">
        <w:rPr>
          <w:b w:val="0"/>
          <w:bCs/>
          <w:color w:val="000000"/>
          <w:sz w:val="16"/>
        </w:rPr>
        <w:t>    </w:t>
      </w:r>
      <w:r w:rsidRPr="00D86DD1">
        <w:rPr>
          <w:rFonts w:ascii="Times New Roman"/>
          <w:b w:val="0"/>
          <w:bCs/>
          <w:color w:val="000000"/>
          <w:sz w:val="16"/>
        </w:rPr>
        <w:t>(WRC</w:t>
      </w:r>
      <w:r w:rsidRPr="00D86DD1">
        <w:rPr>
          <w:rFonts w:ascii="Times New Roman"/>
          <w:b w:val="0"/>
          <w:bCs/>
          <w:color w:val="000000"/>
          <w:sz w:val="16"/>
        </w:rPr>
        <w:noBreakHyphen/>
        <w:t>03)</w:t>
      </w:r>
      <w:bookmarkEnd w:id="277"/>
      <w:bookmarkEnd w:id="278"/>
    </w:p>
    <w:p w14:paraId="2A6A4B8B" w14:textId="77777777" w:rsidR="00E05535" w:rsidRPr="00D86DD1" w:rsidRDefault="00E05535" w:rsidP="00E05535">
      <w:pPr>
        <w:pStyle w:val="AppArtNo"/>
        <w:rPr>
          <w:lang w:val="en-US"/>
        </w:rPr>
      </w:pPr>
      <w:proofErr w:type="gramStart"/>
      <w:r w:rsidRPr="00D86DD1">
        <w:rPr>
          <w:lang w:val="en-US"/>
        </w:rPr>
        <w:t>ARTICLE  4</w:t>
      </w:r>
      <w:proofErr w:type="gramEnd"/>
      <w:r w:rsidRPr="00D86DD1">
        <w:rPr>
          <w:sz w:val="16"/>
          <w:szCs w:val="16"/>
          <w:lang w:val="en-US"/>
        </w:rPr>
        <w:t>     (Rev.WRC</w:t>
      </w:r>
      <w:r w:rsidRPr="00D86DD1">
        <w:rPr>
          <w:sz w:val="16"/>
          <w:szCs w:val="16"/>
          <w:lang w:val="en-US"/>
        </w:rPr>
        <w:noBreakHyphen/>
        <w:t>15)</w:t>
      </w:r>
    </w:p>
    <w:p w14:paraId="4AE0D821" w14:textId="77777777" w:rsidR="00E05535" w:rsidRPr="00D86DD1" w:rsidRDefault="00E05535" w:rsidP="00E05535">
      <w:pPr>
        <w:pStyle w:val="AppArttitle"/>
      </w:pPr>
      <w:r w:rsidRPr="00D86DD1">
        <w:t xml:space="preserve">Procedures for modifications to the Region 2 Plan or </w:t>
      </w:r>
      <w:r w:rsidRPr="00D86DD1">
        <w:br/>
        <w:t>for additional uses in Regions 1 and 3</w:t>
      </w:r>
    </w:p>
    <w:p w14:paraId="2ED05284" w14:textId="77777777" w:rsidR="00E05535" w:rsidRPr="00D86DD1" w:rsidRDefault="00E05535" w:rsidP="00E05535">
      <w:pPr>
        <w:pStyle w:val="Heading2"/>
      </w:pPr>
      <w:r w:rsidRPr="00D86DD1">
        <w:t>4.2</w:t>
      </w:r>
      <w:r w:rsidRPr="00D86DD1">
        <w:tab/>
        <w:t>Provisions applicable to Region 2</w:t>
      </w:r>
    </w:p>
    <w:p w14:paraId="08FA5458" w14:textId="5B076FBD" w:rsidR="00E05535" w:rsidRPr="00D86DD1" w:rsidRDefault="00E05535" w:rsidP="00E05535">
      <w:pPr>
        <w:pStyle w:val="Proposal"/>
      </w:pPr>
      <w:r w:rsidRPr="00D86DD1">
        <w:t>MOD</w:t>
      </w:r>
      <w:r w:rsidRPr="00D86DD1">
        <w:tab/>
        <w:t>EUR/</w:t>
      </w:r>
      <w:r w:rsidR="00E34A1C">
        <w:t>16</w:t>
      </w:r>
      <w:r w:rsidRPr="00D86DD1">
        <w:t>A18/29</w:t>
      </w:r>
    </w:p>
    <w:p w14:paraId="068264E7" w14:textId="77777777" w:rsidR="00E05535" w:rsidRPr="00D86DD1" w:rsidRDefault="00E05535" w:rsidP="00E05535">
      <w:r w:rsidRPr="00D86DD1">
        <w:rPr>
          <w:rStyle w:val="Provsplit"/>
        </w:rPr>
        <w:t>4.2.3</w:t>
      </w:r>
      <w:r w:rsidRPr="00D86DD1">
        <w:tab/>
        <w:t>An administration proposing a modification to the characteristics of a frequency assignment in conformity with the Region 2 Plan, or the inclusion of a new frequency assignment in that Plan, shall seek the agreement of those administrations:</w:t>
      </w:r>
    </w:p>
    <w:p w14:paraId="5365967B" w14:textId="77777777" w:rsidR="00E05535" w:rsidRPr="00D86DD1" w:rsidRDefault="00E05535" w:rsidP="00E05535">
      <w:pPr>
        <w:pStyle w:val="enumlev1"/>
      </w:pPr>
      <w:r w:rsidRPr="00D86DD1">
        <w:rPr>
          <w:i/>
          <w:iCs/>
        </w:rPr>
        <w:t>…</w:t>
      </w:r>
    </w:p>
    <w:p w14:paraId="7B4ADF19" w14:textId="77777777" w:rsidR="00E05535" w:rsidRPr="00D86DD1" w:rsidRDefault="00E05535" w:rsidP="00E05535">
      <w:pPr>
        <w:pStyle w:val="enumlev1"/>
      </w:pPr>
      <w:r w:rsidRPr="00D86DD1">
        <w:rPr>
          <w:i/>
          <w:iCs/>
        </w:rPr>
        <w:t>f</w:t>
      </w:r>
      <w:r w:rsidRPr="00D86DD1">
        <w:t> </w:t>
      </w:r>
      <w:r w:rsidRPr="00D86DD1">
        <w:rPr>
          <w:i/>
          <w:iCs/>
        </w:rPr>
        <w:t>)</w:t>
      </w:r>
      <w:r w:rsidRPr="00D86DD1">
        <w:tab/>
        <w:t>having a frequency assignment to a space station in the broadcasting-satellite service in the band 12.5-12.7 GHz in Region 3 with a necessary bandwidth, any portion of which falls within the necessary bandwidth of the proposed assignment, and:</w:t>
      </w:r>
    </w:p>
    <w:p w14:paraId="025DA9F0" w14:textId="77777777" w:rsidR="00E05535" w:rsidRPr="00D86DD1" w:rsidRDefault="00E05535" w:rsidP="00E05535">
      <w:pPr>
        <w:pStyle w:val="enumlev2"/>
      </w:pPr>
      <w:r w:rsidRPr="00D86DD1">
        <w:t>–</w:t>
      </w:r>
      <w:r w:rsidRPr="00D86DD1">
        <w:tab/>
        <w:t>which is recorded in the Master Register;</w:t>
      </w:r>
      <w:r w:rsidRPr="00D86DD1">
        <w:rPr>
          <w:i/>
        </w:rPr>
        <w:t xml:space="preserve"> or</w:t>
      </w:r>
    </w:p>
    <w:p w14:paraId="5E4D065F" w14:textId="77777777" w:rsidR="00E05535" w:rsidRPr="00D86DD1" w:rsidRDefault="00E05535" w:rsidP="00E05535">
      <w:pPr>
        <w:pStyle w:val="enumlev2"/>
        <w:rPr>
          <w:iCs/>
        </w:rPr>
      </w:pPr>
      <w:r w:rsidRPr="00D86DD1">
        <w:t>–</w:t>
      </w:r>
      <w:r w:rsidRPr="00D86DD1">
        <w:tab/>
        <w:t>for which complete coordination information has been received by the Bureau for coordination under No. </w:t>
      </w:r>
      <w:r w:rsidRPr="00D86DD1">
        <w:rPr>
          <w:rStyle w:val="Artref"/>
          <w:b/>
          <w:bCs/>
        </w:rPr>
        <w:t>9.7</w:t>
      </w:r>
      <w:del w:id="279" w:author="CEPT" w:date="2019-07-23T17:59:00Z">
        <w:r w:rsidRPr="00D86DD1" w:rsidDel="002832C0">
          <w:rPr>
            <w:rStyle w:val="FootnoteReference"/>
          </w:rPr>
          <w:footnoteReference w:customMarkFollows="1" w:id="12"/>
          <w:delText>12</w:delText>
        </w:r>
      </w:del>
      <w:r w:rsidRPr="00D86DD1">
        <w:rPr>
          <w:bCs/>
        </w:rPr>
        <w:t xml:space="preserve"> </w:t>
      </w:r>
      <w:r w:rsidRPr="00D86DD1">
        <w:t>or under § 7.1 of Article 7;</w:t>
      </w:r>
    </w:p>
    <w:p w14:paraId="4BFA4E78" w14:textId="77777777" w:rsidR="00E05535" w:rsidRPr="00D86DD1" w:rsidRDefault="00E05535" w:rsidP="00E05535">
      <w:pPr>
        <w:pStyle w:val="enumlev1"/>
      </w:pPr>
      <w:r w:rsidRPr="00D86DD1">
        <w:rPr>
          <w:i/>
          <w:iCs/>
        </w:rPr>
        <w:t>…</w:t>
      </w:r>
    </w:p>
    <w:p w14:paraId="5CA127E9"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2D84F913" w14:textId="77777777" w:rsidR="00E05535" w:rsidRPr="00D86DD1" w:rsidRDefault="00E05535" w:rsidP="00E05535">
      <w:pPr>
        <w:pStyle w:val="AppArtNo"/>
        <w:keepLines w:val="0"/>
        <w:rPr>
          <w:lang w:val="en-US"/>
        </w:rPr>
      </w:pPr>
      <w:proofErr w:type="gramStart"/>
      <w:r w:rsidRPr="00D86DD1">
        <w:rPr>
          <w:lang w:val="en-US"/>
        </w:rPr>
        <w:lastRenderedPageBreak/>
        <w:t>ARTICLE  7</w:t>
      </w:r>
      <w:proofErr w:type="gramEnd"/>
      <w:r w:rsidRPr="00D86DD1">
        <w:rPr>
          <w:sz w:val="16"/>
          <w:szCs w:val="16"/>
          <w:lang w:val="en-US"/>
        </w:rPr>
        <w:t>     (Rev.WRC</w:t>
      </w:r>
      <w:r w:rsidRPr="00D86DD1">
        <w:rPr>
          <w:sz w:val="16"/>
          <w:szCs w:val="16"/>
          <w:lang w:val="en-US"/>
        </w:rPr>
        <w:noBreakHyphen/>
        <w:t>03)</w:t>
      </w:r>
    </w:p>
    <w:p w14:paraId="6154292A" w14:textId="77777777" w:rsidR="00E05535" w:rsidRPr="00D86DD1" w:rsidRDefault="00E05535" w:rsidP="00E05535">
      <w:pPr>
        <w:pStyle w:val="AppArttitle"/>
      </w:pPr>
      <w:r w:rsidRPr="00D86DD1">
        <w:t xml:space="preserve">Coordination, notification and recording in the Master International </w:t>
      </w:r>
      <w:r w:rsidRPr="00D86DD1">
        <w:br/>
        <w:t>Frequency Register of frequency assignments to stations in the fixed-satellite service (space-to-Earth) in the bands 11.7-12.2 GHz (in Region 2),</w:t>
      </w:r>
      <w:r w:rsidRPr="00D86DD1">
        <w:br/>
        <w:t xml:space="preserve">12.2-12.7 GHz (in Region 3) and 12.5-12.7 GHz (in Region 1), and to stations </w:t>
      </w:r>
      <w:r w:rsidRPr="00D86DD1">
        <w:br/>
        <w:t xml:space="preserve">in the broadcasting-satellite service in the band 12.5-12.7 GHz (in Region 3) </w:t>
      </w:r>
      <w:r w:rsidRPr="00D86DD1">
        <w:br/>
        <w:t>when frequency assignments to broadcasting-satellite stations in</w:t>
      </w:r>
      <w:r w:rsidRPr="00D86DD1">
        <w:br/>
        <w:t>the bands 11.7-12.5 GHz in Region 1, 12.2-12.7 GHz in Region 2</w:t>
      </w:r>
      <w:r w:rsidRPr="00D86DD1">
        <w:br/>
        <w:t>and 11.7-12.2 GHz in Region 3 are involved</w:t>
      </w:r>
    </w:p>
    <w:p w14:paraId="74BC133C" w14:textId="5FECBA90" w:rsidR="00E05535" w:rsidRPr="00D86DD1" w:rsidRDefault="00E05535" w:rsidP="00E05535">
      <w:pPr>
        <w:pStyle w:val="Proposal"/>
      </w:pPr>
      <w:r w:rsidRPr="00D86DD1">
        <w:t>MOD</w:t>
      </w:r>
      <w:r w:rsidRPr="00D86DD1">
        <w:tab/>
        <w:t>EUR/</w:t>
      </w:r>
      <w:r w:rsidR="00E34A1C">
        <w:t>16</w:t>
      </w:r>
      <w:r w:rsidRPr="00D86DD1">
        <w:t>A18/30</w:t>
      </w:r>
    </w:p>
    <w:p w14:paraId="6E3AE2F9" w14:textId="77777777" w:rsidR="00E05535" w:rsidRPr="00D86DD1" w:rsidRDefault="00E05535" w:rsidP="00E05535">
      <w:pPr>
        <w:pStyle w:val="Normalaftertitle"/>
      </w:pPr>
      <w:r w:rsidRPr="00D86DD1">
        <w:rPr>
          <w:rStyle w:val="Provsplit"/>
        </w:rPr>
        <w:t>7.1</w:t>
      </w:r>
      <w:r w:rsidRPr="00D86DD1">
        <w:tab/>
        <w:t>The provisions of No. </w:t>
      </w:r>
      <w:r w:rsidRPr="00D86DD1">
        <w:rPr>
          <w:rStyle w:val="Artref"/>
          <w:b/>
          <w:bCs/>
        </w:rPr>
        <w:t>9.7</w:t>
      </w:r>
      <w:del w:id="282" w:author="CEPT" w:date="2019-07-23T18:00:00Z">
        <w:r w:rsidRPr="00D86DD1" w:rsidDel="002832C0">
          <w:rPr>
            <w:rStyle w:val="FootnoteReference"/>
          </w:rPr>
          <w:footnoteReference w:customMarkFollows="1" w:id="13"/>
          <w:delText>23</w:delText>
        </w:r>
      </w:del>
      <w:r w:rsidRPr="00D86DD1">
        <w:rPr>
          <w:rStyle w:val="FootnoteReference"/>
        </w:rPr>
        <w:t xml:space="preserve"> </w:t>
      </w:r>
      <w:r w:rsidRPr="00D86DD1">
        <w:t xml:space="preserve">and the associated provisions under Articles </w:t>
      </w:r>
      <w:r w:rsidRPr="00D86DD1">
        <w:rPr>
          <w:rStyle w:val="Artref"/>
          <w:b/>
          <w:bCs/>
        </w:rPr>
        <w:t>9</w:t>
      </w:r>
      <w:r w:rsidRPr="00D86DD1">
        <w:t xml:space="preserve"> and </w:t>
      </w:r>
      <w:r w:rsidRPr="00D86DD1">
        <w:rPr>
          <w:rStyle w:val="Artref"/>
          <w:b/>
          <w:bCs/>
        </w:rPr>
        <w:t>11</w:t>
      </w:r>
      <w:r w:rsidRPr="00D86DD1">
        <w:t xml:space="preserve"> are applicable in respect of frequency assignments to broadcasting-satellite stations in the bands 11.7</w:t>
      </w:r>
      <w:r w:rsidRPr="00D86DD1">
        <w:noBreakHyphen/>
        <w:t>12.5 GHz in Region 1, 12.2-12.7 GHz in Region 2 and 11.7-12.2 GHz in Region 3:</w:t>
      </w:r>
    </w:p>
    <w:p w14:paraId="64226629" w14:textId="77777777" w:rsidR="00E05535" w:rsidRPr="00D86DD1" w:rsidRDefault="00E05535" w:rsidP="00E05535">
      <w:pPr>
        <w:pStyle w:val="enumlev1"/>
      </w:pPr>
      <w:r w:rsidRPr="00D86DD1">
        <w:rPr>
          <w:i/>
          <w:iCs/>
        </w:rPr>
        <w:t>a)</w:t>
      </w:r>
      <w:r w:rsidRPr="00D86DD1">
        <w:tab/>
        <w:t xml:space="preserve">to transmitting space stations in the fixed-satellite service in the bands 11.7-12.2 GHz (in Region 2), 12.2-12.7 GHz (in Region 3) and 12.5-12.7 GHz (in Region 1); and </w:t>
      </w:r>
    </w:p>
    <w:p w14:paraId="16B62EE7" w14:textId="77777777" w:rsidR="00E05535" w:rsidRPr="00D86DD1" w:rsidRDefault="00E05535" w:rsidP="00E05535">
      <w:pPr>
        <w:pStyle w:val="enumlev1"/>
      </w:pPr>
      <w:r w:rsidRPr="00D86DD1">
        <w:rPr>
          <w:i/>
          <w:iCs/>
        </w:rPr>
        <w:t>b)</w:t>
      </w:r>
      <w:r w:rsidRPr="00D86DD1">
        <w:tab/>
        <w:t>to transmitting space stations in the broadcasting-satellite service in the band 12.5</w:t>
      </w:r>
      <w:r w:rsidRPr="00D86DD1">
        <w:noBreakHyphen/>
        <w:t>12.7 GHz (in Region 3).</w:t>
      </w:r>
      <w:ins w:id="287" w:author="CEPT" w:date="2019-07-23T18:03:00Z">
        <w:r w:rsidRPr="00D86DD1">
          <w:t xml:space="preserve"> </w:t>
        </w:r>
        <w:r w:rsidRPr="00D86DD1">
          <w:rPr>
            <w:sz w:val="16"/>
          </w:rPr>
          <w:t>     (WRC</w:t>
        </w:r>
        <w:r w:rsidRPr="00D86DD1">
          <w:rPr>
            <w:sz w:val="16"/>
          </w:rPr>
          <w:noBreakHyphen/>
          <w:t>19)</w:t>
        </w:r>
      </w:ins>
    </w:p>
    <w:p w14:paraId="66321EFE"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2BDBF6A1" w14:textId="77777777" w:rsidR="00E05535" w:rsidRPr="00D86DD1" w:rsidRDefault="00E05535" w:rsidP="00E05535">
      <w:pPr>
        <w:pStyle w:val="AppendixNo"/>
        <w:spacing w:before="0"/>
        <w:rPr>
          <w:lang w:val="en-US"/>
        </w:rPr>
      </w:pPr>
      <w:bookmarkStart w:id="288" w:name="_Toc454787482"/>
      <w:r w:rsidRPr="00D86DD1">
        <w:rPr>
          <w:lang w:val="en-US"/>
        </w:rPr>
        <w:lastRenderedPageBreak/>
        <w:t xml:space="preserve">APPENDIX </w:t>
      </w:r>
      <w:r w:rsidRPr="00D86DD1">
        <w:rPr>
          <w:rStyle w:val="href"/>
        </w:rPr>
        <w:t>30A</w:t>
      </w:r>
      <w:r w:rsidRPr="00D86DD1">
        <w:rPr>
          <w:lang w:val="en-US"/>
        </w:rPr>
        <w:t> (</w:t>
      </w:r>
      <w:r w:rsidRPr="00D86DD1">
        <w:t>REV</w:t>
      </w:r>
      <w:r w:rsidRPr="00D86DD1">
        <w:rPr>
          <w:lang w:val="en-US"/>
        </w:rPr>
        <w:t>.WRC</w:t>
      </w:r>
      <w:r w:rsidRPr="00D86DD1">
        <w:rPr>
          <w:lang w:val="en-US"/>
        </w:rPr>
        <w:noBreakHyphen/>
        <w:t>15)</w:t>
      </w:r>
      <w:bookmarkEnd w:id="288"/>
    </w:p>
    <w:p w14:paraId="309137BC" w14:textId="77777777" w:rsidR="00E05535" w:rsidRPr="00D86DD1" w:rsidRDefault="00E05535" w:rsidP="00E05535">
      <w:pPr>
        <w:pStyle w:val="Appendixtitle"/>
        <w:rPr>
          <w:b w:val="0"/>
          <w:bCs/>
          <w:sz w:val="16"/>
          <w:lang w:val="en-US"/>
        </w:rPr>
      </w:pPr>
      <w:bookmarkStart w:id="289" w:name="_Toc330560563"/>
      <w:bookmarkStart w:id="290" w:name="_Toc454787483"/>
      <w:r w:rsidRPr="00D86DD1">
        <w:rPr>
          <w:lang w:val="en-US"/>
        </w:rPr>
        <w:t>Provisions and associated Plans and List for feeder links for the broadcasting-satellite service (11.7-12.5 GHz in Region 1, 12.2-12.7 GHz</w:t>
      </w:r>
      <w:r w:rsidRPr="00D86DD1">
        <w:rPr>
          <w:lang w:val="en-US"/>
        </w:rPr>
        <w:br/>
        <w:t>in Region 2 and 11.7-12.2 GHz in Region 3) in the frequency bands</w:t>
      </w:r>
      <w:r w:rsidRPr="00D86DD1">
        <w:rPr>
          <w:lang w:val="en-US"/>
        </w:rPr>
        <w:br/>
        <w:t>14.5-14.8 GHz and 17.3-18.1 GHz in Regions 1 and 3,</w:t>
      </w:r>
      <w:r w:rsidRPr="00D86DD1">
        <w:rPr>
          <w:lang w:val="en-US"/>
        </w:rPr>
        <w:br/>
        <w:t>and 17.3-17.8 GHz in Region 2</w:t>
      </w:r>
      <w:r w:rsidRPr="00D86DD1">
        <w:rPr>
          <w:b w:val="0"/>
          <w:bCs/>
          <w:sz w:val="16"/>
          <w:lang w:val="en-US"/>
        </w:rPr>
        <w:t>     (</w:t>
      </w:r>
      <w:r w:rsidRPr="00D86DD1">
        <w:rPr>
          <w:rFonts w:asciiTheme="majorBidi" w:hAnsiTheme="majorBidi" w:cstheme="majorBidi"/>
          <w:b w:val="0"/>
          <w:bCs/>
          <w:sz w:val="16"/>
          <w:lang w:val="en-US"/>
        </w:rPr>
        <w:t>WRC</w:t>
      </w:r>
      <w:r w:rsidRPr="00D86DD1">
        <w:rPr>
          <w:rFonts w:asciiTheme="majorBidi" w:hAnsiTheme="majorBidi" w:cstheme="majorBidi"/>
          <w:b w:val="0"/>
          <w:bCs/>
          <w:sz w:val="16"/>
          <w:lang w:val="en-US"/>
        </w:rPr>
        <w:noBreakHyphen/>
        <w:t>03)</w:t>
      </w:r>
      <w:bookmarkEnd w:id="289"/>
      <w:bookmarkEnd w:id="290"/>
    </w:p>
    <w:p w14:paraId="4E13F872" w14:textId="77777777" w:rsidR="00E05535" w:rsidRPr="00D86DD1" w:rsidRDefault="00E05535" w:rsidP="00E05535">
      <w:pPr>
        <w:pStyle w:val="AppArtNo"/>
        <w:tabs>
          <w:tab w:val="clear" w:pos="1134"/>
          <w:tab w:val="clear" w:pos="1871"/>
          <w:tab w:val="clear" w:pos="2268"/>
          <w:tab w:val="left" w:pos="1418"/>
        </w:tabs>
      </w:pPr>
      <w:r w:rsidRPr="00D86DD1">
        <w:t>ARTICLE 7</w:t>
      </w:r>
      <w:r w:rsidRPr="00D86DD1">
        <w:rPr>
          <w:sz w:val="16"/>
          <w:szCs w:val="16"/>
        </w:rPr>
        <w:t>     (Rev.WRC</w:t>
      </w:r>
      <w:r w:rsidRPr="00D86DD1">
        <w:rPr>
          <w:sz w:val="16"/>
          <w:szCs w:val="16"/>
        </w:rPr>
        <w:noBreakHyphen/>
        <w:t>15)</w:t>
      </w:r>
    </w:p>
    <w:p w14:paraId="6F2EFC63" w14:textId="77777777" w:rsidR="00E05535" w:rsidRPr="00D86DD1" w:rsidRDefault="00E05535" w:rsidP="00E05535">
      <w:pPr>
        <w:pStyle w:val="AppArttitle"/>
        <w:spacing w:before="120"/>
        <w:rPr>
          <w:vertAlign w:val="superscript"/>
        </w:rPr>
      </w:pPr>
      <w:r w:rsidRPr="00D86DD1">
        <w:t xml:space="preserve">Coordination, notification and recording in the Master International </w:t>
      </w:r>
      <w:r w:rsidRPr="00D86DD1">
        <w:br/>
        <w:t xml:space="preserve">Frequency Register of frequency assignments to stations in the fixed-satellite service (space-to-Earth) in Region 1 in the frequency band 17.3-18.1 GHz and </w:t>
      </w:r>
      <w:r w:rsidRPr="00D86DD1">
        <w:br/>
        <w:t>in Regions 2 and 3 in the frequency band 17.7-18.1 GHz, to stations in the fixed</w:t>
      </w:r>
      <w:r w:rsidRPr="00D86DD1">
        <w:noBreakHyphen/>
        <w:t>satellite service (Earth-to-space) in Region 2 in the frequency band 17.8</w:t>
      </w:r>
      <w:r w:rsidRPr="00D86DD1">
        <w:noBreakHyphen/>
        <w:t>18.1 GHz, to stations in the fixed-satellite service (Earth-to-space) in countries listed in Resolution 163 (WRC</w:t>
      </w:r>
      <w:r w:rsidRPr="00D86DD1">
        <w:rPr>
          <w:b w:val="0"/>
          <w:bCs/>
        </w:rPr>
        <w:noBreakHyphen/>
      </w:r>
      <w:r w:rsidRPr="00D86DD1">
        <w:t>15) in the frequency band 14.5</w:t>
      </w:r>
      <w:r w:rsidRPr="00D86DD1">
        <w:noBreakHyphen/>
        <w:t>14.75 GHz and in countries listed in Resolution 164 (WRC</w:t>
      </w:r>
      <w:r w:rsidRPr="00D86DD1">
        <w:rPr>
          <w:b w:val="0"/>
          <w:bCs/>
        </w:rPr>
        <w:noBreakHyphen/>
      </w:r>
      <w:r w:rsidRPr="00D86DD1">
        <w:t xml:space="preserve">15) in the frequency band 14.5-14.8 GHz where those stations are not for feeder links for the broadcasting-satellite service, and to stations in the broadcasting-satellite service in Region 2 in the frequency band 17.3-17.8 GHz when frequency assignments to feeder links for broadcasting-satellite stations in the frequency bands 14.5-14.8 GHz and 17.3-18.1 GHz  in Regions 1 and 3 or </w:t>
      </w:r>
      <w:r w:rsidRPr="00D86DD1">
        <w:br/>
        <w:t>in the band 17.3-17.8 GHz in Region 2 are involved</w:t>
      </w:r>
    </w:p>
    <w:p w14:paraId="78954D09" w14:textId="77777777" w:rsidR="00E05535" w:rsidRPr="00D86DD1" w:rsidRDefault="00E05535" w:rsidP="00E05535">
      <w:pPr>
        <w:pStyle w:val="Section1"/>
      </w:pPr>
      <w:r w:rsidRPr="00D86DD1">
        <w:t xml:space="preserve">Section I – Coordination of transmitting space or earth stations in the fixed-satellite </w:t>
      </w:r>
      <w:r w:rsidRPr="00D86DD1">
        <w:br/>
        <w:t>service or transmitting space stations in the broadcasting-satellite service</w:t>
      </w:r>
      <w:r w:rsidRPr="00D86DD1">
        <w:br/>
        <w:t>with assignments to broadcasting-satellite service feeder links</w:t>
      </w:r>
    </w:p>
    <w:p w14:paraId="12B941D7" w14:textId="709418C4" w:rsidR="00E05535" w:rsidRPr="00D86DD1" w:rsidRDefault="00E05535" w:rsidP="00E05535">
      <w:pPr>
        <w:pStyle w:val="Proposal"/>
      </w:pPr>
      <w:r w:rsidRPr="00D86DD1">
        <w:t>MOD</w:t>
      </w:r>
      <w:r w:rsidRPr="00D86DD1">
        <w:tab/>
        <w:t>EUR/</w:t>
      </w:r>
      <w:r w:rsidR="00E34A1C">
        <w:t>16</w:t>
      </w:r>
      <w:r w:rsidRPr="00D86DD1">
        <w:t>A18/31</w:t>
      </w:r>
    </w:p>
    <w:p w14:paraId="681F9A69" w14:textId="77777777" w:rsidR="00E05535" w:rsidRPr="00D86DD1" w:rsidRDefault="00E05535" w:rsidP="00E05535">
      <w:pPr>
        <w:pStyle w:val="Normalaftertitle"/>
        <w:rPr>
          <w:sz w:val="16"/>
        </w:rPr>
      </w:pPr>
      <w:r w:rsidRPr="00D86DD1">
        <w:rPr>
          <w:rStyle w:val="Provsplit"/>
        </w:rPr>
        <w:t>7.1</w:t>
      </w:r>
      <w:r w:rsidRPr="00D86DD1">
        <w:tab/>
        <w:t>The provisions of No. </w:t>
      </w:r>
      <w:r w:rsidRPr="00D86DD1">
        <w:rPr>
          <w:rStyle w:val="ArtrefBold"/>
        </w:rPr>
        <w:t>9.7</w:t>
      </w:r>
      <w:del w:id="291" w:author="CEPT" w:date="2019-07-23T18:07:00Z">
        <w:r w:rsidRPr="00D86DD1" w:rsidDel="002832C0">
          <w:rPr>
            <w:rStyle w:val="FootnoteReference"/>
          </w:rPr>
          <w:footnoteReference w:customMarkFollows="1" w:id="14"/>
          <w:delText>29</w:delText>
        </w:r>
      </w:del>
      <w:r w:rsidRPr="00D86DD1">
        <w:rPr>
          <w:b/>
          <w:bCs/>
        </w:rPr>
        <w:t xml:space="preserve"> </w:t>
      </w:r>
      <w:r w:rsidRPr="00D86DD1">
        <w:t xml:space="preserve">and the associated provisions under Articles </w:t>
      </w:r>
      <w:r w:rsidRPr="00D86DD1">
        <w:rPr>
          <w:rStyle w:val="ArtrefBold"/>
        </w:rPr>
        <w:t>9</w:t>
      </w:r>
      <w:r w:rsidRPr="00D86DD1">
        <w:t xml:space="preserve"> and </w:t>
      </w:r>
      <w:r w:rsidRPr="00D86DD1">
        <w:rPr>
          <w:rStyle w:val="ArtrefBold"/>
        </w:rPr>
        <w:t>11</w:t>
      </w:r>
      <w:r w:rsidRPr="00D86DD1">
        <w:t xml:space="preserve"> are applicable to transmitting space stations in the fixed-satellite service in Region 1 in the frequency band 17.3-18.1 GHz, to transmitting space stations in the fixed-satellite service in Regions 2 and 3 in the frequency band 17.7-18.1 GHz, to transmitting earth stations in the fixed-satellite service in Region 2 in the frequency band 17.8</w:t>
      </w:r>
      <w:r w:rsidRPr="00D86DD1">
        <w:noBreakHyphen/>
        <w:t xml:space="preserve">18.1 GHz, to transmitting earth stations in the fixed-satellite service in countries listed in Resolution </w:t>
      </w:r>
      <w:r w:rsidRPr="00D86DD1">
        <w:rPr>
          <w:b/>
          <w:bCs/>
        </w:rPr>
        <w:t>163 (WRC</w:t>
      </w:r>
      <w:r w:rsidRPr="00D86DD1">
        <w:rPr>
          <w:b/>
          <w:bCs/>
        </w:rPr>
        <w:noBreakHyphen/>
        <w:t>15)</w:t>
      </w:r>
      <w:r w:rsidRPr="00D86DD1">
        <w:t xml:space="preserve"> in the frequency band 14.5-14.75 GHz and in countries listed in Resolution </w:t>
      </w:r>
      <w:r w:rsidRPr="00D86DD1">
        <w:rPr>
          <w:b/>
          <w:bCs/>
        </w:rPr>
        <w:t>164 (WRC</w:t>
      </w:r>
      <w:r w:rsidRPr="00D86DD1">
        <w:rPr>
          <w:b/>
          <w:bCs/>
        </w:rPr>
        <w:noBreakHyphen/>
        <w:t>15)</w:t>
      </w:r>
      <w:r w:rsidRPr="00D86DD1">
        <w:t xml:space="preserve"> in the frequency band 14.5-14.8 GHz where those stations are not for feeder links for the broadcasting-satellite service, and to transmitting space </w:t>
      </w:r>
      <w:r w:rsidRPr="00D86DD1">
        <w:lastRenderedPageBreak/>
        <w:t>stations in the broadcasting-satellite service in Region 2 in the frequency band 17.3-17.8 GHz.</w:t>
      </w:r>
      <w:r w:rsidRPr="00D86DD1">
        <w:rPr>
          <w:sz w:val="16"/>
        </w:rPr>
        <w:t>     (WRC</w:t>
      </w:r>
      <w:r w:rsidRPr="00D86DD1">
        <w:rPr>
          <w:sz w:val="16"/>
        </w:rPr>
        <w:noBreakHyphen/>
        <w:t>1</w:t>
      </w:r>
      <w:del w:id="296" w:author="CEPT" w:date="2019-07-23T18:07:00Z">
        <w:r w:rsidRPr="00D86DD1" w:rsidDel="002832C0">
          <w:rPr>
            <w:sz w:val="16"/>
          </w:rPr>
          <w:delText>5</w:delText>
        </w:r>
      </w:del>
      <w:ins w:id="297" w:author="CEPT" w:date="2019-07-23T18:07:00Z">
        <w:r w:rsidRPr="00D86DD1">
          <w:rPr>
            <w:sz w:val="16"/>
          </w:rPr>
          <w:t>9</w:t>
        </w:r>
      </w:ins>
      <w:r w:rsidRPr="00D86DD1">
        <w:rPr>
          <w:sz w:val="16"/>
        </w:rPr>
        <w:t>)</w:t>
      </w:r>
    </w:p>
    <w:p w14:paraId="1F73AF06"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340E3CD7" w14:textId="64800F33" w:rsidR="00E05535" w:rsidRPr="00D86DD1" w:rsidRDefault="00E05535" w:rsidP="00E05535">
      <w:pPr>
        <w:pStyle w:val="Proposal"/>
      </w:pPr>
      <w:r w:rsidRPr="00D86DD1">
        <w:t>MOD</w:t>
      </w:r>
      <w:r w:rsidRPr="00D86DD1">
        <w:tab/>
        <w:t>EUR/</w:t>
      </w:r>
      <w:r w:rsidR="00E34A1C">
        <w:t>16</w:t>
      </w:r>
      <w:r w:rsidRPr="00D86DD1">
        <w:t>A18/32</w:t>
      </w:r>
    </w:p>
    <w:p w14:paraId="2140DEC5" w14:textId="77777777" w:rsidR="00E05535" w:rsidRPr="00D86DD1" w:rsidRDefault="00E05535" w:rsidP="00E05535">
      <w:pPr>
        <w:pStyle w:val="ResNo"/>
      </w:pPr>
      <w:bookmarkStart w:id="298" w:name="_Toc450048586"/>
      <w:r w:rsidRPr="00D86DD1">
        <w:t xml:space="preserve">RESOLUTION </w:t>
      </w:r>
      <w:r w:rsidRPr="00D86DD1">
        <w:rPr>
          <w:rStyle w:val="href"/>
        </w:rPr>
        <w:t>34</w:t>
      </w:r>
      <w:r w:rsidRPr="00D86DD1">
        <w:t xml:space="preserve"> (Rev.WRC</w:t>
      </w:r>
      <w:r w:rsidRPr="00D86DD1">
        <w:noBreakHyphen/>
      </w:r>
      <w:del w:id="299" w:author="CEPT" w:date="2019-07-23T18:08:00Z">
        <w:r w:rsidRPr="00D86DD1" w:rsidDel="002832C0">
          <w:rPr>
            <w:lang w:eastAsia="ja-JP"/>
          </w:rPr>
          <w:delText>15</w:delText>
        </w:r>
      </w:del>
      <w:ins w:id="300" w:author="CEPT" w:date="2019-07-23T18:08:00Z">
        <w:r w:rsidRPr="00D86DD1">
          <w:rPr>
            <w:lang w:eastAsia="ja-JP"/>
          </w:rPr>
          <w:t>19</w:t>
        </w:r>
      </w:ins>
      <w:r w:rsidRPr="00D86DD1">
        <w:t>)</w:t>
      </w:r>
      <w:bookmarkEnd w:id="298"/>
    </w:p>
    <w:p w14:paraId="50AEFD2A" w14:textId="77777777" w:rsidR="00E05535" w:rsidRPr="00D86DD1" w:rsidRDefault="00E05535" w:rsidP="00E05535">
      <w:pPr>
        <w:pStyle w:val="Restitle"/>
      </w:pPr>
      <w:bookmarkStart w:id="301" w:name="_Toc327364298"/>
      <w:bookmarkStart w:id="302" w:name="_Toc450048587"/>
      <w:r w:rsidRPr="00D86DD1">
        <w:t xml:space="preserve">Establishment of the broadcasting-satellite service in Region 3 </w:t>
      </w:r>
      <w:r w:rsidRPr="00D86DD1">
        <w:br/>
        <w:t>in the 12.5</w:t>
      </w:r>
      <w:r w:rsidRPr="00D86DD1">
        <w:noBreakHyphen/>
        <w:t xml:space="preserve">12.75 GHz frequency band and sharing with space and </w:t>
      </w:r>
      <w:r w:rsidRPr="00D86DD1">
        <w:br/>
        <w:t>terrestrial services in Regions 1, 2 and 3</w:t>
      </w:r>
      <w:bookmarkEnd w:id="301"/>
      <w:bookmarkEnd w:id="302"/>
    </w:p>
    <w:p w14:paraId="643306AD" w14:textId="77777777" w:rsidR="00E05535" w:rsidRPr="00D86DD1" w:rsidRDefault="00E05535" w:rsidP="00E05535">
      <w:pPr>
        <w:pStyle w:val="Normalaftertitle"/>
      </w:pPr>
      <w:r w:rsidRPr="00D86DD1">
        <w:t>The World Radiocommunication Conference (</w:t>
      </w:r>
      <w:del w:id="303" w:author="CEPT" w:date="2019-07-23T18:08:00Z">
        <w:r w:rsidRPr="00D86DD1" w:rsidDel="002832C0">
          <w:delText>Geneva</w:delText>
        </w:r>
      </w:del>
      <w:ins w:id="304" w:author="CEPT" w:date="2019-07-23T18:08:00Z">
        <w:r w:rsidRPr="00D86DD1">
          <w:t>Sharm el-Sheikh</w:t>
        </w:r>
      </w:ins>
      <w:r w:rsidRPr="00D86DD1">
        <w:t xml:space="preserve">, </w:t>
      </w:r>
      <w:r w:rsidRPr="00D86DD1">
        <w:rPr>
          <w:lang w:eastAsia="ja-JP"/>
        </w:rPr>
        <w:t>201</w:t>
      </w:r>
      <w:del w:id="305" w:author="CEPT" w:date="2019-07-23T18:08:00Z">
        <w:r w:rsidRPr="00D86DD1" w:rsidDel="002832C0">
          <w:rPr>
            <w:lang w:eastAsia="ja-JP"/>
          </w:rPr>
          <w:delText>5</w:delText>
        </w:r>
      </w:del>
      <w:ins w:id="306" w:author="CEPT" w:date="2019-07-23T18:08:00Z">
        <w:r w:rsidRPr="00D86DD1">
          <w:rPr>
            <w:lang w:eastAsia="ja-JP"/>
          </w:rPr>
          <w:t>9</w:t>
        </w:r>
      </w:ins>
      <w:r w:rsidRPr="00D86DD1">
        <w:t>),</w:t>
      </w:r>
    </w:p>
    <w:p w14:paraId="1494138F" w14:textId="77777777" w:rsidR="00E05535" w:rsidRPr="00D86DD1" w:rsidRDefault="00E05535" w:rsidP="00E05535">
      <w:r w:rsidRPr="00D86DD1">
        <w:t>…</w:t>
      </w:r>
    </w:p>
    <w:p w14:paraId="0FBF2055" w14:textId="77777777" w:rsidR="00E05535" w:rsidRPr="00D86DD1" w:rsidRDefault="00E05535" w:rsidP="00E05535">
      <w:pPr>
        <w:pStyle w:val="Call"/>
      </w:pPr>
      <w:r w:rsidRPr="00D86DD1">
        <w:t>resolves</w:t>
      </w:r>
    </w:p>
    <w:p w14:paraId="32480604" w14:textId="77777777" w:rsidR="00E05535" w:rsidRPr="00D86DD1" w:rsidRDefault="00E05535" w:rsidP="00E05535">
      <w:r w:rsidRPr="00D86DD1">
        <w:t>1</w:t>
      </w:r>
      <w:r w:rsidRPr="00D86DD1">
        <w:tab/>
      </w:r>
      <w:r w:rsidRPr="00D86DD1">
        <w:rPr>
          <w:color w:val="000000"/>
        </w:rPr>
        <w:t xml:space="preserve">that, until such time as a plan may be established for the broadcasting-satellite service in the frequency band 12.5-12.75 GHz in Region 3, the relevant provisions of </w:t>
      </w:r>
      <w:del w:id="307" w:author="CEPT" w:date="2019-07-23T18:09:00Z">
        <w:r w:rsidRPr="00D86DD1" w:rsidDel="002832C0">
          <w:rPr>
            <w:color w:val="000000"/>
          </w:rPr>
          <w:delText>Sections A and B of Resolution </w:delText>
        </w:r>
        <w:r w:rsidRPr="00D86DD1" w:rsidDel="002832C0">
          <w:rPr>
            <w:b/>
            <w:bCs/>
            <w:color w:val="000000"/>
          </w:rPr>
          <w:delText>33</w:delText>
        </w:r>
        <w:r w:rsidRPr="00D86DD1" w:rsidDel="002832C0">
          <w:rPr>
            <w:b/>
            <w:color w:val="000000"/>
          </w:rPr>
          <w:delText xml:space="preserve"> (Rev.WRC</w:delText>
        </w:r>
        <w:r w:rsidRPr="00D86DD1" w:rsidDel="002832C0">
          <w:rPr>
            <w:b/>
            <w:color w:val="000000"/>
          </w:rPr>
          <w:noBreakHyphen/>
        </w:r>
        <w:r w:rsidRPr="00D86DD1" w:rsidDel="002832C0">
          <w:rPr>
            <w:b/>
            <w:color w:val="000000"/>
            <w:lang w:eastAsia="ja-JP"/>
          </w:rPr>
          <w:delText>15</w:delText>
        </w:r>
        <w:r w:rsidRPr="00D86DD1" w:rsidDel="002832C0">
          <w:rPr>
            <w:b/>
            <w:color w:val="000000"/>
          </w:rPr>
          <w:delText>)</w:delText>
        </w:r>
        <w:r w:rsidRPr="00D86DD1" w:rsidDel="002832C0">
          <w:rPr>
            <w:color w:val="000000"/>
          </w:rPr>
          <w:delText xml:space="preserve"> or of </w:delText>
        </w:r>
      </w:del>
      <w:r w:rsidRPr="00D86DD1">
        <w:rPr>
          <w:color w:val="000000"/>
        </w:rPr>
        <w:t>Article </w:t>
      </w:r>
      <w:r w:rsidRPr="00D86DD1">
        <w:rPr>
          <w:rStyle w:val="Artref"/>
          <w:b/>
          <w:color w:val="000000"/>
        </w:rPr>
        <w:t>9</w:t>
      </w:r>
      <w:del w:id="308" w:author="CEPT" w:date="2019-07-23T18:09:00Z">
        <w:r w:rsidRPr="00D86DD1" w:rsidDel="00F43A13">
          <w:rPr>
            <w:rStyle w:val="Artref"/>
            <w:bCs/>
            <w:color w:val="000000"/>
          </w:rPr>
          <w:delText>, as appropriate (see Resolution </w:delText>
        </w:r>
        <w:r w:rsidRPr="00D86DD1" w:rsidDel="00F43A13">
          <w:rPr>
            <w:b/>
            <w:bCs/>
            <w:color w:val="000000"/>
          </w:rPr>
          <w:delText>33</w:delText>
        </w:r>
        <w:r w:rsidRPr="00D86DD1" w:rsidDel="00F43A13">
          <w:rPr>
            <w:rStyle w:val="Artref"/>
            <w:b/>
            <w:color w:val="000000"/>
          </w:rPr>
          <w:delText xml:space="preserve"> (Rev.WRC</w:delText>
        </w:r>
        <w:r w:rsidRPr="00D86DD1" w:rsidDel="00F43A13">
          <w:rPr>
            <w:rStyle w:val="Artref"/>
            <w:b/>
            <w:color w:val="000000"/>
          </w:rPr>
          <w:noBreakHyphen/>
        </w:r>
        <w:r w:rsidRPr="00D86DD1" w:rsidDel="00F43A13">
          <w:rPr>
            <w:rStyle w:val="Artref"/>
            <w:b/>
            <w:color w:val="000000"/>
            <w:lang w:eastAsia="ja-JP"/>
          </w:rPr>
          <w:delText>15</w:delText>
        </w:r>
        <w:r w:rsidRPr="00D86DD1" w:rsidDel="00F43A13">
          <w:rPr>
            <w:rStyle w:val="Artref"/>
            <w:b/>
            <w:color w:val="000000"/>
          </w:rPr>
          <w:delText>)</w:delText>
        </w:r>
        <w:r w:rsidRPr="00D86DD1" w:rsidDel="00F43A13">
          <w:rPr>
            <w:rStyle w:val="Artref"/>
            <w:bCs/>
            <w:color w:val="000000"/>
          </w:rPr>
          <w:delText>)</w:delText>
        </w:r>
        <w:r w:rsidRPr="00D86DD1" w:rsidDel="00F43A13">
          <w:rPr>
            <w:color w:val="000000"/>
          </w:rPr>
          <w:delText xml:space="preserve"> </w:delText>
        </w:r>
      </w:del>
      <w:r w:rsidRPr="00D86DD1">
        <w:rPr>
          <w:color w:val="000000"/>
        </w:rPr>
        <w:t>shall continue to apply to the coordination between stations in the broadcasting-satellite service in Region 3 and:</w:t>
      </w:r>
    </w:p>
    <w:p w14:paraId="101B9695" w14:textId="77777777" w:rsidR="00E05535" w:rsidRPr="00D86DD1" w:rsidRDefault="00E05535" w:rsidP="00E05535">
      <w:pPr>
        <w:pStyle w:val="enumlev1"/>
      </w:pPr>
      <w:r w:rsidRPr="00D86DD1">
        <w:rPr>
          <w:i/>
          <w:iCs/>
        </w:rPr>
        <w:t>a)</w:t>
      </w:r>
      <w:r w:rsidRPr="00D86DD1">
        <w:tab/>
        <w:t>space stations in the broadcasting-satellite and fixed-satellite services in Regions 1, 2 and 3;</w:t>
      </w:r>
    </w:p>
    <w:p w14:paraId="0D6C7E6A" w14:textId="77777777" w:rsidR="00E05535" w:rsidRPr="00D86DD1" w:rsidRDefault="00E05535" w:rsidP="00E05535">
      <w:pPr>
        <w:pStyle w:val="enumlev1"/>
      </w:pPr>
      <w:r w:rsidRPr="00D86DD1">
        <w:rPr>
          <w:i/>
          <w:iCs/>
        </w:rPr>
        <w:t>b)</w:t>
      </w:r>
      <w:r w:rsidRPr="00D86DD1">
        <w:tab/>
        <w:t>terrestrial stations in Regions 1, 2 and 3;</w:t>
      </w:r>
    </w:p>
    <w:p w14:paraId="163A6966" w14:textId="77777777" w:rsidR="00E05535" w:rsidRPr="00D86DD1" w:rsidRDefault="00E05535" w:rsidP="00E05535">
      <w:pPr>
        <w:pStyle w:val="enumlev1"/>
      </w:pPr>
      <w:r w:rsidRPr="00D86DD1">
        <w:t>…</w:t>
      </w:r>
    </w:p>
    <w:p w14:paraId="59EA2D11"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07CFDC2A" w14:textId="24E48686" w:rsidR="00D86DD1" w:rsidRPr="00D86DD1" w:rsidRDefault="00D86DD1" w:rsidP="00D86DD1">
      <w:pPr>
        <w:pStyle w:val="Proposal"/>
      </w:pPr>
      <w:bookmarkStart w:id="309" w:name="_Toc450048590"/>
      <w:r w:rsidRPr="00D86DD1">
        <w:t>MOD</w:t>
      </w:r>
      <w:r w:rsidRPr="00D86DD1">
        <w:tab/>
        <w:t>EUR/</w:t>
      </w:r>
      <w:r w:rsidR="00E34A1C">
        <w:t>16</w:t>
      </w:r>
      <w:r w:rsidRPr="00D86DD1">
        <w:t>A18/33</w:t>
      </w:r>
    </w:p>
    <w:p w14:paraId="4C3DFBD1" w14:textId="77777777" w:rsidR="00E05535" w:rsidRPr="00D86DD1" w:rsidRDefault="00E05535" w:rsidP="00E05535">
      <w:pPr>
        <w:pStyle w:val="ResNo"/>
      </w:pPr>
      <w:r w:rsidRPr="00D86DD1">
        <w:t xml:space="preserve">RESOLUTION </w:t>
      </w:r>
      <w:r w:rsidRPr="00D86DD1">
        <w:rPr>
          <w:rStyle w:val="href"/>
        </w:rPr>
        <w:t>42</w:t>
      </w:r>
      <w:r w:rsidRPr="00D86DD1">
        <w:t xml:space="preserve"> (Rev.WRC</w:t>
      </w:r>
      <w:r w:rsidRPr="00D86DD1">
        <w:noBreakHyphen/>
      </w:r>
      <w:del w:id="310" w:author="CEPT" w:date="2019-08-01T22:39:00Z">
        <w:r w:rsidRPr="00D86DD1" w:rsidDel="00D86DD1">
          <w:rPr>
            <w:lang w:eastAsia="ja-JP"/>
          </w:rPr>
          <w:delText>15</w:delText>
        </w:r>
      </w:del>
      <w:ins w:id="311" w:author="CEPT" w:date="2019-08-01T22:39:00Z">
        <w:r w:rsidR="00D86DD1" w:rsidRPr="00D86DD1">
          <w:rPr>
            <w:lang w:eastAsia="ja-JP"/>
          </w:rPr>
          <w:t>1</w:t>
        </w:r>
        <w:r w:rsidR="00D86DD1">
          <w:rPr>
            <w:lang w:eastAsia="ja-JP"/>
          </w:rPr>
          <w:t>9</w:t>
        </w:r>
      </w:ins>
      <w:r w:rsidRPr="00D86DD1">
        <w:t>)</w:t>
      </w:r>
      <w:bookmarkEnd w:id="309"/>
    </w:p>
    <w:p w14:paraId="00F2627D" w14:textId="77777777" w:rsidR="00E05535" w:rsidRPr="00D86DD1" w:rsidRDefault="00E05535" w:rsidP="00E05535">
      <w:pPr>
        <w:pStyle w:val="Restitle"/>
      </w:pPr>
      <w:bookmarkStart w:id="312" w:name="_Toc319401742"/>
      <w:bookmarkStart w:id="313" w:name="_Toc327364300"/>
      <w:bookmarkStart w:id="314" w:name="_Toc450048591"/>
      <w:r w:rsidRPr="00D86DD1">
        <w:t>Use of interim systems in Region 2 in the broadcasting-satellite and</w:t>
      </w:r>
      <w:r w:rsidRPr="00D86DD1">
        <w:br/>
        <w:t>fixed-satellite (feeder-link) services in Region 2 for the frequency bands</w:t>
      </w:r>
      <w:r w:rsidRPr="00D86DD1">
        <w:br/>
        <w:t>covered by Appendices </w:t>
      </w:r>
      <w:r w:rsidRPr="00D86DD1">
        <w:rPr>
          <w:rStyle w:val="Appref"/>
          <w:color w:val="000000"/>
        </w:rPr>
        <w:t>30</w:t>
      </w:r>
      <w:r w:rsidRPr="00D86DD1">
        <w:t xml:space="preserve"> and </w:t>
      </w:r>
      <w:r w:rsidRPr="00D86DD1">
        <w:rPr>
          <w:rStyle w:val="Appref"/>
          <w:color w:val="000000"/>
        </w:rPr>
        <w:t>30A</w:t>
      </w:r>
      <w:bookmarkEnd w:id="312"/>
      <w:bookmarkEnd w:id="313"/>
      <w:bookmarkEnd w:id="314"/>
    </w:p>
    <w:p w14:paraId="6DB8F58D" w14:textId="77777777" w:rsidR="00D86DD1" w:rsidRPr="00D86DD1" w:rsidRDefault="00D86DD1" w:rsidP="00D86DD1">
      <w:pPr>
        <w:pStyle w:val="Normalaftertitle"/>
      </w:pPr>
      <w:r w:rsidRPr="00D86DD1">
        <w:t>The World Radiocommunication Conference (</w:t>
      </w:r>
      <w:del w:id="315" w:author="CEPT" w:date="2019-07-23T18:08:00Z">
        <w:r w:rsidRPr="00D86DD1" w:rsidDel="002832C0">
          <w:delText>Geneva</w:delText>
        </w:r>
      </w:del>
      <w:ins w:id="316" w:author="CEPT" w:date="2019-07-23T18:08:00Z">
        <w:r w:rsidRPr="00D86DD1">
          <w:t>Sharm el-Sheikh</w:t>
        </w:r>
      </w:ins>
      <w:r w:rsidRPr="00D86DD1">
        <w:t xml:space="preserve">, </w:t>
      </w:r>
      <w:r w:rsidRPr="00D86DD1">
        <w:rPr>
          <w:lang w:eastAsia="ja-JP"/>
        </w:rPr>
        <w:t>201</w:t>
      </w:r>
      <w:del w:id="317" w:author="CEPT" w:date="2019-07-23T18:08:00Z">
        <w:r w:rsidRPr="00D86DD1" w:rsidDel="002832C0">
          <w:rPr>
            <w:lang w:eastAsia="ja-JP"/>
          </w:rPr>
          <w:delText>5</w:delText>
        </w:r>
      </w:del>
      <w:ins w:id="318" w:author="CEPT" w:date="2019-07-23T18:08:00Z">
        <w:r w:rsidRPr="00D86DD1">
          <w:rPr>
            <w:lang w:eastAsia="ja-JP"/>
          </w:rPr>
          <w:t>9</w:t>
        </w:r>
      </w:ins>
      <w:r w:rsidRPr="00D86DD1">
        <w:t>),</w:t>
      </w:r>
    </w:p>
    <w:p w14:paraId="6BB11F80" w14:textId="77777777" w:rsidR="00D86DD1" w:rsidRPr="0075516F" w:rsidRDefault="00D86DD1" w:rsidP="00D86DD1">
      <w:r w:rsidRPr="00D86DD1">
        <w:t>…</w:t>
      </w:r>
    </w:p>
    <w:p w14:paraId="051271DB" w14:textId="77777777" w:rsidR="00E05535" w:rsidRPr="00D86DD1" w:rsidRDefault="00E05535" w:rsidP="00E05535">
      <w:pPr>
        <w:pStyle w:val="AnnexNo"/>
      </w:pPr>
      <w:r w:rsidRPr="00D86DD1">
        <w:t>ANNEX TO RESOLUTION 42 (Rev.WRC</w:t>
      </w:r>
      <w:r w:rsidRPr="00D86DD1">
        <w:noBreakHyphen/>
      </w:r>
      <w:del w:id="319" w:author="CEPT" w:date="2019-07-23T18:10:00Z">
        <w:r w:rsidRPr="00D86DD1" w:rsidDel="00F43A13">
          <w:delText>15</w:delText>
        </w:r>
      </w:del>
      <w:ins w:id="320" w:author="CEPT" w:date="2019-07-23T18:10:00Z">
        <w:r w:rsidRPr="00D86DD1">
          <w:t>19</w:t>
        </w:r>
      </w:ins>
      <w:r w:rsidRPr="00D86DD1">
        <w:t>)</w:t>
      </w:r>
    </w:p>
    <w:p w14:paraId="2FA697E1" w14:textId="77777777" w:rsidR="00E05535" w:rsidRPr="00D86DD1" w:rsidRDefault="00E05535" w:rsidP="00E05535">
      <w:pPr>
        <w:pStyle w:val="Normalaftertitle"/>
      </w:pPr>
      <w:r w:rsidRPr="00D86DD1">
        <w:t>1</w:t>
      </w:r>
      <w:r w:rsidRPr="00D86DD1">
        <w:tab/>
        <w:t>An administration or a group of administrations in Region 2 may, after successful application of the procedure contained in this Annex and with the agreement of the affected administrations, use an interim system during a specified period not exceeding ten years in order:</w:t>
      </w:r>
    </w:p>
    <w:p w14:paraId="251D6ADB" w14:textId="77777777" w:rsidR="00E05535" w:rsidRPr="00D86DD1" w:rsidRDefault="00E05535" w:rsidP="00E05535">
      <w:pPr>
        <w:pStyle w:val="enumlev1"/>
      </w:pPr>
      <w:r w:rsidRPr="00D86DD1">
        <w:t>…</w:t>
      </w:r>
    </w:p>
    <w:p w14:paraId="74991E69" w14:textId="77777777" w:rsidR="00E05535" w:rsidRPr="00D86DD1" w:rsidRDefault="00E05535" w:rsidP="00E05535">
      <w:pPr>
        <w:pStyle w:val="Heading1"/>
      </w:pPr>
      <w:bookmarkStart w:id="321" w:name="_Toc324918302"/>
      <w:bookmarkStart w:id="322" w:name="_Toc327364303"/>
      <w:r w:rsidRPr="00D86DD1">
        <w:lastRenderedPageBreak/>
        <w:t>5</w:t>
      </w:r>
      <w:r w:rsidRPr="00D86DD1">
        <w:tab/>
        <w:t>Administrations are considered to be affected as follows:</w:t>
      </w:r>
      <w:bookmarkEnd w:id="321"/>
      <w:bookmarkEnd w:id="322"/>
    </w:p>
    <w:p w14:paraId="31308D98" w14:textId="77777777" w:rsidR="00E05535" w:rsidRPr="00D86DD1" w:rsidRDefault="00E05535" w:rsidP="00E05535">
      <w:pPr>
        <w:pStyle w:val="Heading2"/>
      </w:pPr>
      <w:bookmarkStart w:id="323" w:name="_Toc327364304"/>
      <w:r w:rsidRPr="00D86DD1">
        <w:t>5.1</w:t>
      </w:r>
      <w:r w:rsidRPr="00D86DD1">
        <w:tab/>
        <w:t>For an interim system in the broadcasting-satellite service</w:t>
      </w:r>
      <w:bookmarkEnd w:id="323"/>
    </w:p>
    <w:p w14:paraId="2EB4C5FA" w14:textId="77777777" w:rsidR="00E05535" w:rsidRPr="00D86DD1" w:rsidRDefault="00E05535" w:rsidP="00E05535">
      <w:pPr>
        <w:pStyle w:val="enumlev1"/>
      </w:pPr>
      <w:r w:rsidRPr="00D86DD1">
        <w:rPr>
          <w:i/>
        </w:rPr>
        <w:t>…</w:t>
      </w:r>
    </w:p>
    <w:p w14:paraId="681BE5C7" w14:textId="77777777" w:rsidR="00E05535" w:rsidRPr="00D86DD1" w:rsidRDefault="00E05535" w:rsidP="00E05535">
      <w:pPr>
        <w:pStyle w:val="enumlev1"/>
      </w:pPr>
      <w:bookmarkStart w:id="324" w:name="_Toc327364305"/>
      <w:r w:rsidRPr="00D86DD1">
        <w:rPr>
          <w:i/>
          <w:color w:val="000000"/>
        </w:rPr>
        <w:t>f)</w:t>
      </w:r>
      <w:r w:rsidRPr="00D86DD1">
        <w:tab/>
        <w:t>an administration of Region 3 is considered to be affected if it has a frequency assignment to a space station in the broadcasting-satellite service in the frequency band 12.5</w:t>
      </w:r>
      <w:r w:rsidRPr="00D86DD1">
        <w:noBreakHyphen/>
        <w:t>12.7 GHz with a necessary bandwidth any portion of which falls within the necessary bandwidth of the proposed assignment, and which:</w:t>
      </w:r>
    </w:p>
    <w:p w14:paraId="114AFAF5" w14:textId="77777777" w:rsidR="00E05535" w:rsidRPr="00D86DD1" w:rsidRDefault="00E05535" w:rsidP="00E05535">
      <w:pPr>
        <w:pStyle w:val="enumlev2"/>
        <w:rPr>
          <w:color w:val="000000"/>
        </w:rPr>
      </w:pPr>
      <w:r w:rsidRPr="00D86DD1">
        <w:rPr>
          <w:color w:val="000000"/>
        </w:rPr>
        <w:t>–</w:t>
      </w:r>
      <w:r w:rsidRPr="00D86DD1">
        <w:rPr>
          <w:color w:val="000000"/>
        </w:rPr>
        <w:tab/>
        <w:t>is recorded in the Master Register;</w:t>
      </w:r>
      <w:r w:rsidRPr="00D86DD1">
        <w:rPr>
          <w:i/>
          <w:color w:val="000000"/>
        </w:rPr>
        <w:t xml:space="preserve"> or</w:t>
      </w:r>
    </w:p>
    <w:p w14:paraId="048A3F8E" w14:textId="77777777" w:rsidR="00E05535" w:rsidRPr="00D86DD1" w:rsidRDefault="00E05535" w:rsidP="00E05535">
      <w:pPr>
        <w:pStyle w:val="enumlev2"/>
        <w:rPr>
          <w:color w:val="000000"/>
        </w:rPr>
      </w:pPr>
      <w:r w:rsidRPr="00D86DD1">
        <w:rPr>
          <w:color w:val="000000"/>
        </w:rPr>
        <w:t>–</w:t>
      </w:r>
      <w:r w:rsidRPr="00D86DD1">
        <w:rPr>
          <w:color w:val="000000"/>
        </w:rPr>
        <w:tab/>
        <w:t xml:space="preserve">has been coordinated or is being coordinated </w:t>
      </w:r>
      <w:del w:id="325" w:author="CEPT" w:date="2019-07-23T18:12:00Z">
        <w:r w:rsidRPr="00D86DD1" w:rsidDel="00F43A13">
          <w:rPr>
            <w:color w:val="000000"/>
          </w:rPr>
          <w:delText>under the provisions of Sections A and B of Resolution </w:delText>
        </w:r>
        <w:r w:rsidRPr="00D86DD1" w:rsidDel="00F43A13">
          <w:rPr>
            <w:b/>
            <w:bCs/>
            <w:color w:val="000000"/>
          </w:rPr>
          <w:delText>33</w:delText>
        </w:r>
        <w:r w:rsidRPr="00D86DD1" w:rsidDel="00F43A13">
          <w:rPr>
            <w:color w:val="000000"/>
          </w:rPr>
          <w:delText xml:space="preserve"> </w:delText>
        </w:r>
        <w:r w:rsidRPr="00D86DD1" w:rsidDel="00F43A13">
          <w:rPr>
            <w:b/>
            <w:color w:val="000000"/>
          </w:rPr>
          <w:delText>(Rev.WRC</w:delText>
        </w:r>
        <w:r w:rsidRPr="00D86DD1" w:rsidDel="00F43A13">
          <w:rPr>
            <w:b/>
            <w:color w:val="000000"/>
          </w:rPr>
          <w:noBreakHyphen/>
        </w:r>
        <w:r w:rsidRPr="00D86DD1" w:rsidDel="00F43A13">
          <w:rPr>
            <w:b/>
            <w:color w:val="000000"/>
            <w:lang w:eastAsia="ja-JP"/>
          </w:rPr>
          <w:delText>15</w:delText>
        </w:r>
        <w:r w:rsidRPr="00D86DD1" w:rsidDel="00F43A13">
          <w:rPr>
            <w:b/>
            <w:color w:val="000000"/>
          </w:rPr>
          <w:delText>)</w:delText>
        </w:r>
        <w:r w:rsidRPr="00D86DD1" w:rsidDel="00F43A13">
          <w:rPr>
            <w:bCs/>
            <w:color w:val="000000"/>
          </w:rPr>
          <w:delText xml:space="preserve"> or </w:delText>
        </w:r>
      </w:del>
      <w:r w:rsidRPr="00D86DD1">
        <w:rPr>
          <w:bCs/>
          <w:color w:val="000000"/>
        </w:rPr>
        <w:t>under the provisions of Articles </w:t>
      </w:r>
      <w:r w:rsidRPr="00D86DD1">
        <w:rPr>
          <w:rStyle w:val="Artref"/>
          <w:b/>
          <w:bCs/>
          <w:color w:val="000000"/>
        </w:rPr>
        <w:t>9</w:t>
      </w:r>
      <w:r w:rsidRPr="00D86DD1">
        <w:rPr>
          <w:bCs/>
          <w:color w:val="000000"/>
        </w:rPr>
        <w:t xml:space="preserve"> to </w:t>
      </w:r>
      <w:r w:rsidRPr="00D86DD1">
        <w:rPr>
          <w:rStyle w:val="Artref"/>
          <w:b/>
          <w:bCs/>
          <w:color w:val="000000"/>
        </w:rPr>
        <w:t>14</w:t>
      </w:r>
      <w:del w:id="326" w:author="CEPT" w:date="2019-07-23T18:12:00Z">
        <w:r w:rsidRPr="00D86DD1" w:rsidDel="00F43A13">
          <w:rPr>
            <w:bCs/>
            <w:color w:val="000000"/>
          </w:rPr>
          <w:delText>, as appropriate (see Resolution </w:delText>
        </w:r>
        <w:r w:rsidRPr="00D86DD1" w:rsidDel="00F43A13">
          <w:rPr>
            <w:b/>
            <w:bCs/>
            <w:color w:val="000000"/>
          </w:rPr>
          <w:delText>33</w:delText>
        </w:r>
        <w:r w:rsidRPr="00D86DD1" w:rsidDel="00F43A13">
          <w:rPr>
            <w:b/>
            <w:color w:val="000000"/>
          </w:rPr>
          <w:delText xml:space="preserve"> (Rev.WRC</w:delText>
        </w:r>
        <w:r w:rsidRPr="00D86DD1" w:rsidDel="00F43A13">
          <w:rPr>
            <w:b/>
            <w:color w:val="000000"/>
          </w:rPr>
          <w:noBreakHyphen/>
        </w:r>
        <w:r w:rsidRPr="00D86DD1" w:rsidDel="00F43A13">
          <w:rPr>
            <w:b/>
            <w:color w:val="000000"/>
            <w:lang w:eastAsia="ja-JP"/>
          </w:rPr>
          <w:delText>15</w:delText>
        </w:r>
        <w:r w:rsidRPr="00D86DD1" w:rsidDel="00F43A13">
          <w:rPr>
            <w:b/>
            <w:color w:val="000000"/>
          </w:rPr>
          <w:delText>)</w:delText>
        </w:r>
        <w:r w:rsidRPr="00D86DD1" w:rsidDel="00F43A13">
          <w:rPr>
            <w:bCs/>
            <w:color w:val="000000"/>
          </w:rPr>
          <w:delText>)</w:delText>
        </w:r>
      </w:del>
      <w:r w:rsidRPr="00D86DD1">
        <w:rPr>
          <w:color w:val="000000"/>
        </w:rPr>
        <w:t>;</w:t>
      </w:r>
      <w:r w:rsidRPr="00D86DD1">
        <w:rPr>
          <w:i/>
          <w:color w:val="000000"/>
        </w:rPr>
        <w:t xml:space="preserve"> or</w:t>
      </w:r>
    </w:p>
    <w:p w14:paraId="46B4E70E" w14:textId="77777777" w:rsidR="00E05535" w:rsidRPr="00D86DD1" w:rsidRDefault="00E05535" w:rsidP="00E05535">
      <w:pPr>
        <w:pStyle w:val="enumlev2"/>
        <w:rPr>
          <w:color w:val="000000"/>
        </w:rPr>
      </w:pPr>
      <w:r w:rsidRPr="00D86DD1">
        <w:rPr>
          <w:color w:val="000000"/>
        </w:rPr>
        <w:t>–</w:t>
      </w:r>
      <w:r w:rsidRPr="00D86DD1">
        <w:rPr>
          <w:color w:val="000000"/>
        </w:rPr>
        <w:tab/>
        <w:t>appears in a Region 3 Plan to be adopted at a future radiocommunication conference, taking account of modifications which may be introduced subsequently in accordance with the Final Acts of that conference,</w:t>
      </w:r>
    </w:p>
    <w:p w14:paraId="2510CDF8" w14:textId="77777777" w:rsidR="00E05535" w:rsidRPr="00D86DD1" w:rsidRDefault="00E05535" w:rsidP="00E05535">
      <w:pPr>
        <w:pStyle w:val="enumlev1"/>
        <w:rPr>
          <w:lang w:eastAsia="ja-JP"/>
        </w:rPr>
      </w:pPr>
      <w:r w:rsidRPr="00D86DD1">
        <w:tab/>
        <w:t>and the limits of § 3, Annex 1 to Appendix </w:t>
      </w:r>
      <w:r w:rsidRPr="00D86DD1">
        <w:rPr>
          <w:rStyle w:val="Appref"/>
          <w:b/>
          <w:color w:val="000000"/>
        </w:rPr>
        <w:t>30</w:t>
      </w:r>
      <w:r w:rsidRPr="00D86DD1">
        <w:t xml:space="preserve"> are exceeded.</w:t>
      </w:r>
    </w:p>
    <w:bookmarkEnd w:id="324"/>
    <w:p w14:paraId="10BA5A52" w14:textId="77777777" w:rsidR="00E05535" w:rsidRPr="00D86DD1" w:rsidRDefault="00E05535" w:rsidP="00E05535">
      <w:r w:rsidRPr="00D86DD1">
        <w:t>…</w:t>
      </w:r>
    </w:p>
    <w:p w14:paraId="5827AA3E"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04BAFE0B" w14:textId="7F148B06" w:rsidR="00D86DD1" w:rsidRPr="00D86DD1" w:rsidRDefault="00D86DD1" w:rsidP="00D86DD1">
      <w:pPr>
        <w:pStyle w:val="Proposal"/>
      </w:pPr>
      <w:bookmarkStart w:id="327" w:name="_Toc450048592"/>
      <w:r w:rsidRPr="00D86DD1">
        <w:t>MOD</w:t>
      </w:r>
      <w:r w:rsidRPr="00D86DD1">
        <w:tab/>
        <w:t>EUR/</w:t>
      </w:r>
      <w:r w:rsidR="00E34A1C">
        <w:t>16</w:t>
      </w:r>
      <w:r w:rsidRPr="00D86DD1">
        <w:t>A18/34</w:t>
      </w:r>
    </w:p>
    <w:p w14:paraId="14B0A698" w14:textId="77777777" w:rsidR="00E05535" w:rsidRPr="00D86DD1" w:rsidRDefault="00E05535" w:rsidP="00E05535">
      <w:pPr>
        <w:pStyle w:val="ResNo"/>
      </w:pPr>
      <w:r w:rsidRPr="00D86DD1">
        <w:t xml:space="preserve">RESOLUTION </w:t>
      </w:r>
      <w:r w:rsidRPr="00D86DD1">
        <w:rPr>
          <w:rStyle w:val="href"/>
        </w:rPr>
        <w:t>49</w:t>
      </w:r>
      <w:r w:rsidRPr="00D86DD1">
        <w:rPr>
          <w:rStyle w:val="FootnoteReference"/>
          <w:vertAlign w:val="superscript"/>
        </w:rPr>
        <w:footnoteReference w:customMarkFollows="1" w:id="15"/>
        <w:t>1</w:t>
      </w:r>
      <w:r w:rsidRPr="00D86DD1">
        <w:t xml:space="preserve"> (Rev.WRC</w:t>
      </w:r>
      <w:r w:rsidRPr="00D86DD1">
        <w:noBreakHyphen/>
        <w:t>1</w:t>
      </w:r>
      <w:del w:id="328" w:author="CEPT" w:date="2019-08-01T22:41:00Z">
        <w:r w:rsidRPr="00D86DD1" w:rsidDel="00D86DD1">
          <w:delText>5</w:delText>
        </w:r>
      </w:del>
      <w:ins w:id="329" w:author="CEPT" w:date="2019-08-01T22:41:00Z">
        <w:r w:rsidR="00D86DD1" w:rsidRPr="00D86DD1">
          <w:t>9</w:t>
        </w:r>
      </w:ins>
      <w:r w:rsidRPr="00D86DD1">
        <w:t>)</w:t>
      </w:r>
      <w:bookmarkEnd w:id="327"/>
    </w:p>
    <w:p w14:paraId="57F3CA57" w14:textId="77777777" w:rsidR="00E05535" w:rsidRPr="00D86DD1" w:rsidRDefault="00E05535" w:rsidP="00E05535">
      <w:pPr>
        <w:pStyle w:val="Restitle"/>
      </w:pPr>
      <w:bookmarkStart w:id="330" w:name="_Toc319401744"/>
      <w:bookmarkStart w:id="331" w:name="_Toc327364307"/>
      <w:bookmarkStart w:id="332" w:name="_Toc450048593"/>
      <w:r w:rsidRPr="00D86DD1">
        <w:t xml:space="preserve">Administrative due diligence applicable to some </w:t>
      </w:r>
      <w:r w:rsidRPr="00D86DD1">
        <w:br/>
        <w:t>satellite radiocommunication services</w:t>
      </w:r>
      <w:bookmarkEnd w:id="330"/>
      <w:bookmarkEnd w:id="331"/>
      <w:bookmarkEnd w:id="332"/>
    </w:p>
    <w:p w14:paraId="3EA6637E" w14:textId="77777777" w:rsidR="00D86DD1" w:rsidRPr="00D86DD1" w:rsidRDefault="00D86DD1" w:rsidP="00D86DD1">
      <w:pPr>
        <w:pStyle w:val="Normalaftertitle"/>
      </w:pPr>
      <w:r w:rsidRPr="00D86DD1">
        <w:t>The World Radiocommunication Conference (</w:t>
      </w:r>
      <w:del w:id="333" w:author="CEPT" w:date="2019-07-23T18:08:00Z">
        <w:r w:rsidRPr="00D86DD1" w:rsidDel="002832C0">
          <w:delText>Geneva</w:delText>
        </w:r>
      </w:del>
      <w:ins w:id="334" w:author="CEPT" w:date="2019-07-23T18:08:00Z">
        <w:r w:rsidRPr="00D86DD1">
          <w:t>Sharm el-Sheikh</w:t>
        </w:r>
      </w:ins>
      <w:r w:rsidRPr="00D86DD1">
        <w:t xml:space="preserve">, </w:t>
      </w:r>
      <w:r w:rsidRPr="00D86DD1">
        <w:rPr>
          <w:lang w:eastAsia="ja-JP"/>
        </w:rPr>
        <w:t>201</w:t>
      </w:r>
      <w:del w:id="335" w:author="CEPT" w:date="2019-07-23T18:08:00Z">
        <w:r w:rsidRPr="00D86DD1" w:rsidDel="002832C0">
          <w:rPr>
            <w:lang w:eastAsia="ja-JP"/>
          </w:rPr>
          <w:delText>5</w:delText>
        </w:r>
      </w:del>
      <w:ins w:id="336" w:author="CEPT" w:date="2019-07-23T18:08:00Z">
        <w:r w:rsidRPr="00D86DD1">
          <w:rPr>
            <w:lang w:eastAsia="ja-JP"/>
          </w:rPr>
          <w:t>9</w:t>
        </w:r>
      </w:ins>
      <w:r w:rsidRPr="00D86DD1">
        <w:t>),</w:t>
      </w:r>
    </w:p>
    <w:p w14:paraId="1043A43B" w14:textId="77777777" w:rsidR="00D86DD1" w:rsidRPr="00D86DD1" w:rsidRDefault="00D86DD1" w:rsidP="00D86DD1">
      <w:r w:rsidRPr="00D86DD1">
        <w:t>…</w:t>
      </w:r>
    </w:p>
    <w:p w14:paraId="0E001B8A" w14:textId="77777777" w:rsidR="00E05535" w:rsidRPr="00D86DD1" w:rsidRDefault="00E05535" w:rsidP="00E05535">
      <w:pPr>
        <w:pStyle w:val="AnnexNo"/>
      </w:pPr>
      <w:r w:rsidRPr="00D86DD1">
        <w:t>ANNEX 1 TO RESOLUTION 49 (Rev.WRC</w:t>
      </w:r>
      <w:r w:rsidRPr="00D86DD1">
        <w:noBreakHyphen/>
      </w:r>
      <w:del w:id="337" w:author="CEPT" w:date="2019-07-23T18:13:00Z">
        <w:r w:rsidRPr="00D86DD1" w:rsidDel="00F43A13">
          <w:delText>15</w:delText>
        </w:r>
      </w:del>
      <w:ins w:id="338" w:author="CEPT" w:date="2019-07-23T18:13:00Z">
        <w:r w:rsidRPr="00D86DD1">
          <w:t>19</w:t>
        </w:r>
      </w:ins>
      <w:r w:rsidRPr="00D86DD1">
        <w:t>)</w:t>
      </w:r>
    </w:p>
    <w:p w14:paraId="352D4823" w14:textId="77777777" w:rsidR="00E05535" w:rsidRPr="00D86DD1" w:rsidRDefault="00E05535" w:rsidP="00E05535">
      <w:pPr>
        <w:pStyle w:val="Normalaftertitle"/>
      </w:pPr>
      <w:r w:rsidRPr="00D86DD1">
        <w:t>1</w:t>
      </w:r>
      <w:r w:rsidRPr="00D86DD1">
        <w:tab/>
        <w:t>Any satellite network or satellite system of the fixed-satellite service, mobile-satellite service or broadcasting-satellite service with frequency assignments that are subject to coordination under Nos. </w:t>
      </w:r>
      <w:r w:rsidRPr="00D86DD1">
        <w:rPr>
          <w:rStyle w:val="Artref"/>
          <w:b/>
          <w:color w:val="000000"/>
        </w:rPr>
        <w:t>9.7</w:t>
      </w:r>
      <w:r w:rsidRPr="00D86DD1">
        <w:t xml:space="preserve">, </w:t>
      </w:r>
      <w:r w:rsidRPr="00D86DD1">
        <w:rPr>
          <w:rStyle w:val="Artref"/>
          <w:b/>
          <w:color w:val="000000"/>
        </w:rPr>
        <w:t>9.11</w:t>
      </w:r>
      <w:r w:rsidRPr="00D86DD1">
        <w:t xml:space="preserve">, </w:t>
      </w:r>
      <w:r w:rsidRPr="00D86DD1">
        <w:rPr>
          <w:rStyle w:val="Artref"/>
          <w:b/>
          <w:color w:val="000000"/>
        </w:rPr>
        <w:t>9.12</w:t>
      </w:r>
      <w:r w:rsidRPr="00D86DD1">
        <w:rPr>
          <w:rStyle w:val="Artref"/>
          <w:color w:val="000000"/>
        </w:rPr>
        <w:t xml:space="preserve">, </w:t>
      </w:r>
      <w:r w:rsidRPr="00D86DD1">
        <w:rPr>
          <w:rStyle w:val="Artref"/>
          <w:b/>
          <w:bCs/>
          <w:color w:val="000000"/>
        </w:rPr>
        <w:t>9.12A</w:t>
      </w:r>
      <w:r w:rsidRPr="00D86DD1">
        <w:t xml:space="preserve"> and </w:t>
      </w:r>
      <w:r w:rsidRPr="00D86DD1">
        <w:rPr>
          <w:rStyle w:val="Artref"/>
          <w:b/>
          <w:color w:val="000000"/>
        </w:rPr>
        <w:t>9.13</w:t>
      </w:r>
      <w:r w:rsidRPr="00D86DD1">
        <w:t xml:space="preserve"> </w:t>
      </w:r>
      <w:del w:id="339" w:author="CEPT" w:date="2019-07-23T18:13:00Z">
        <w:r w:rsidRPr="00D86DD1" w:rsidDel="00F43A13">
          <w:delText xml:space="preserve">and Resolution </w:delText>
        </w:r>
        <w:r w:rsidRPr="00D86DD1" w:rsidDel="00F43A13">
          <w:rPr>
            <w:b/>
            <w:bCs/>
          </w:rPr>
          <w:delText>33</w:delText>
        </w:r>
        <w:r w:rsidRPr="00D86DD1" w:rsidDel="00F43A13">
          <w:rPr>
            <w:b/>
          </w:rPr>
          <w:delText xml:space="preserve"> (Rev.WRC</w:delText>
        </w:r>
        <w:r w:rsidRPr="00D86DD1" w:rsidDel="00F43A13">
          <w:rPr>
            <w:b/>
          </w:rPr>
          <w:noBreakHyphen/>
          <w:delText>03)</w:delText>
        </w:r>
        <w:r w:rsidRPr="00D86DD1" w:rsidDel="00F43A13">
          <w:rPr>
            <w:rStyle w:val="FootnoteReference"/>
          </w:rPr>
          <w:footnoteReference w:customMarkFollows="1" w:id="16"/>
          <w:delText>*</w:delText>
        </w:r>
        <w:r w:rsidRPr="00D86DD1" w:rsidDel="00F43A13">
          <w:rPr>
            <w:b/>
          </w:rPr>
          <w:delText xml:space="preserve"> </w:delText>
        </w:r>
      </w:del>
      <w:r w:rsidRPr="00D86DD1">
        <w:t>shall be subject to these procedures.</w:t>
      </w:r>
    </w:p>
    <w:p w14:paraId="253539BD" w14:textId="77777777" w:rsidR="00E05535" w:rsidRPr="00D86DD1" w:rsidRDefault="00E05535" w:rsidP="00E05535">
      <w:r w:rsidRPr="00D86DD1">
        <w:t>…</w:t>
      </w:r>
    </w:p>
    <w:p w14:paraId="05F4C508" w14:textId="77777777" w:rsidR="00E05535" w:rsidRPr="00D86DD1" w:rsidRDefault="00E05535" w:rsidP="00E05535">
      <w:pPr>
        <w:pStyle w:val="Reasons"/>
      </w:pPr>
      <w:r w:rsidRPr="00D86DD1">
        <w:rPr>
          <w:b/>
        </w:rPr>
        <w:t>Reasons:</w:t>
      </w:r>
      <w:r w:rsidRPr="00D86DD1">
        <w:tab/>
        <w:t xml:space="preserve">Consequential to the suppression of Resolution </w:t>
      </w:r>
      <w:r w:rsidRPr="00D86DD1">
        <w:rPr>
          <w:b/>
        </w:rPr>
        <w:t>33 (Rev. WRC-15)</w:t>
      </w:r>
      <w:r w:rsidRPr="00D86DD1">
        <w:t>.</w:t>
      </w:r>
    </w:p>
    <w:p w14:paraId="1A376E51" w14:textId="24B9019C" w:rsidR="00E05535" w:rsidRPr="00DC7952" w:rsidRDefault="00E05535" w:rsidP="00E05535">
      <w:pPr>
        <w:pStyle w:val="Proposal"/>
      </w:pPr>
      <w:r w:rsidRPr="00DC7952">
        <w:lastRenderedPageBreak/>
        <w:t>MOD</w:t>
      </w:r>
      <w:r w:rsidRPr="00DC7952">
        <w:tab/>
        <w:t>EUR/</w:t>
      </w:r>
      <w:r w:rsidR="00E34A1C">
        <w:t>16</w:t>
      </w:r>
      <w:r w:rsidRPr="00DC7952">
        <w:t>A18/35</w:t>
      </w:r>
    </w:p>
    <w:p w14:paraId="5B8FEBEC" w14:textId="77777777" w:rsidR="00E05535" w:rsidRPr="00DC7952" w:rsidRDefault="00E05535" w:rsidP="00E05535">
      <w:pPr>
        <w:pStyle w:val="ResNo"/>
      </w:pPr>
      <w:bookmarkStart w:id="342" w:name="_Toc450048740"/>
      <w:r w:rsidRPr="00DC7952">
        <w:t xml:space="preserve">RESOLUTION </w:t>
      </w:r>
      <w:r w:rsidRPr="00DC7952">
        <w:rPr>
          <w:rStyle w:val="href"/>
        </w:rPr>
        <w:t>507</w:t>
      </w:r>
      <w:r w:rsidRPr="00DC7952">
        <w:t xml:space="preserve"> (Rev.WRC</w:t>
      </w:r>
      <w:r w:rsidRPr="00DC7952">
        <w:noBreakHyphen/>
      </w:r>
      <w:del w:id="343" w:author="CEPT" w:date="2019-07-23T18:14:00Z">
        <w:r w:rsidRPr="00DC7952" w:rsidDel="00F43A13">
          <w:rPr>
            <w:lang w:eastAsia="ja-JP"/>
          </w:rPr>
          <w:delText>15</w:delText>
        </w:r>
      </w:del>
      <w:ins w:id="344" w:author="CEPT" w:date="2019-07-23T18:14:00Z">
        <w:r w:rsidRPr="00DC7952">
          <w:rPr>
            <w:lang w:eastAsia="ja-JP"/>
          </w:rPr>
          <w:t>19</w:t>
        </w:r>
      </w:ins>
      <w:r w:rsidRPr="00DC7952">
        <w:t>)</w:t>
      </w:r>
      <w:bookmarkEnd w:id="342"/>
    </w:p>
    <w:p w14:paraId="3B5A960D" w14:textId="77777777" w:rsidR="00E05535" w:rsidRPr="00DC7952" w:rsidRDefault="00E05535" w:rsidP="00E05535">
      <w:pPr>
        <w:pStyle w:val="Restitle"/>
      </w:pPr>
      <w:bookmarkStart w:id="345" w:name="_Toc319401839"/>
      <w:bookmarkStart w:id="346" w:name="_Toc327364472"/>
      <w:bookmarkStart w:id="347" w:name="_Toc450048741"/>
      <w:r w:rsidRPr="00DC7952">
        <w:t xml:space="preserve">Establishment of agreements and associated plans for </w:t>
      </w:r>
      <w:r w:rsidRPr="00DC7952">
        <w:br/>
        <w:t>the broadcasting-satellite service</w:t>
      </w:r>
      <w:r w:rsidRPr="00DC7952">
        <w:rPr>
          <w:rStyle w:val="FootnoteReference"/>
        </w:rPr>
        <w:footnoteReference w:customMarkFollows="1" w:id="17"/>
        <w:t>1</w:t>
      </w:r>
      <w:bookmarkEnd w:id="345"/>
      <w:bookmarkEnd w:id="346"/>
      <w:bookmarkEnd w:id="347"/>
    </w:p>
    <w:p w14:paraId="1D3B37FB" w14:textId="77777777" w:rsidR="00E05535" w:rsidRPr="00DC7952" w:rsidRDefault="00E05535" w:rsidP="00E05535">
      <w:pPr>
        <w:pStyle w:val="Normalaftertitle"/>
      </w:pPr>
      <w:r w:rsidRPr="00DC7952">
        <w:t>The World Radiocommunication Conference (</w:t>
      </w:r>
      <w:del w:id="348" w:author="CEPT" w:date="2019-07-23T18:14:00Z">
        <w:r w:rsidRPr="00DC7952" w:rsidDel="00F43A13">
          <w:delText>Geneva</w:delText>
        </w:r>
      </w:del>
      <w:ins w:id="349" w:author="CEPT" w:date="2019-07-23T18:14:00Z">
        <w:r w:rsidRPr="00DC7952">
          <w:t>Sharm el-Sheikh</w:t>
        </w:r>
      </w:ins>
      <w:r w:rsidRPr="00DC7952">
        <w:t>, 201</w:t>
      </w:r>
      <w:ins w:id="350" w:author="CEPT" w:date="2019-07-23T18:15:00Z">
        <w:r w:rsidRPr="00DC7952">
          <w:t>9</w:t>
        </w:r>
      </w:ins>
      <w:del w:id="351" w:author="CEPT" w:date="2019-07-23T18:15:00Z">
        <w:r w:rsidRPr="00DC7952" w:rsidDel="00F43A13">
          <w:delText>5</w:delText>
        </w:r>
      </w:del>
      <w:r w:rsidRPr="00DC7952">
        <w:t>),</w:t>
      </w:r>
    </w:p>
    <w:p w14:paraId="03DF6810" w14:textId="77777777" w:rsidR="00E05535" w:rsidRPr="00DC7952" w:rsidRDefault="00E05535" w:rsidP="00E05535">
      <w:r w:rsidRPr="00DC7952">
        <w:t>…</w:t>
      </w:r>
    </w:p>
    <w:p w14:paraId="2CA7D30E" w14:textId="77777777" w:rsidR="00E05535" w:rsidRPr="00DC7952" w:rsidRDefault="00E05535" w:rsidP="00E05535">
      <w:pPr>
        <w:pStyle w:val="Call"/>
      </w:pPr>
      <w:r w:rsidRPr="00DC7952">
        <w:t>resolves</w:t>
      </w:r>
    </w:p>
    <w:p w14:paraId="3D587E21" w14:textId="77777777" w:rsidR="00E05535" w:rsidRPr="00DC7952" w:rsidRDefault="00E05535" w:rsidP="00E05535">
      <w:r w:rsidRPr="00DC7952">
        <w:t>1</w:t>
      </w:r>
      <w:r w:rsidRPr="00DC7952">
        <w:tab/>
        <w:t>that stations in the broadcasting-satellite service shall be established and operated in accordance with agreements and associated plans adopted by world or regional radiocommunication conferences, as the case may be, in which all the administrations concerned and the administrations whose services are liable to be affected may participate;</w:t>
      </w:r>
    </w:p>
    <w:p w14:paraId="06EB7AC1" w14:textId="77777777" w:rsidR="00E05535" w:rsidRPr="00DC7952" w:rsidRDefault="00E05535" w:rsidP="00E05535">
      <w:r w:rsidRPr="00DC7952">
        <w:t>2</w:t>
      </w:r>
      <w:r w:rsidRPr="00DC7952">
        <w:tab/>
        <w:t xml:space="preserve">that during the period before the entry into force of such agreements and associated plans the administrations and the Radiocommunication Bureau shall apply the procedure contained in </w:t>
      </w:r>
      <w:ins w:id="352" w:author="CEPT" w:date="2019-07-23T18:15:00Z">
        <w:r w:rsidRPr="00DC7952">
          <w:t xml:space="preserve">Articles </w:t>
        </w:r>
        <w:r w:rsidRPr="00DC7952">
          <w:rPr>
            <w:b/>
          </w:rPr>
          <w:t>9</w:t>
        </w:r>
      </w:ins>
      <w:ins w:id="353" w:author="CEPT" w:date="2019-07-23T18:16:00Z">
        <w:r w:rsidRPr="00DC7952">
          <w:rPr>
            <w:b/>
          </w:rPr>
          <w:t xml:space="preserve"> </w:t>
        </w:r>
        <w:r w:rsidRPr="00DC7952">
          <w:t xml:space="preserve">to </w:t>
        </w:r>
        <w:r w:rsidRPr="00DC7952">
          <w:rPr>
            <w:b/>
          </w:rPr>
          <w:t>14</w:t>
        </w:r>
      </w:ins>
      <w:del w:id="354" w:author="CEPT" w:date="2019-07-23T18:16:00Z">
        <w:r w:rsidRPr="00DC7952" w:rsidDel="00F43A13">
          <w:delText>Resolution </w:delText>
        </w:r>
        <w:r w:rsidRPr="00DC7952" w:rsidDel="00F43A13">
          <w:rPr>
            <w:b/>
          </w:rPr>
          <w:delText>33</w:delText>
        </w:r>
        <w:r w:rsidRPr="00DC7952" w:rsidDel="00F43A13">
          <w:delText xml:space="preserve"> </w:delText>
        </w:r>
        <w:r w:rsidRPr="00DC7952" w:rsidDel="00F43A13">
          <w:rPr>
            <w:b/>
          </w:rPr>
          <w:delText>(Rev.WRC</w:delText>
        </w:r>
        <w:r w:rsidRPr="00DC7952" w:rsidDel="00F43A13">
          <w:rPr>
            <w:b/>
          </w:rPr>
          <w:noBreakHyphen/>
        </w:r>
        <w:r w:rsidRPr="00DC7952" w:rsidDel="00F43A13">
          <w:rPr>
            <w:b/>
            <w:lang w:eastAsia="ja-JP"/>
          </w:rPr>
          <w:delText>15</w:delText>
        </w:r>
        <w:r w:rsidRPr="00DC7952" w:rsidDel="00F43A13">
          <w:rPr>
            <w:b/>
          </w:rPr>
          <w:delText>)</w:delText>
        </w:r>
      </w:del>
      <w:r w:rsidRPr="00DC7952">
        <w:t>,</w:t>
      </w:r>
    </w:p>
    <w:p w14:paraId="12D0EB86" w14:textId="77777777" w:rsidR="00E05535" w:rsidRPr="00DC7952" w:rsidRDefault="00E05535" w:rsidP="00E05535">
      <w:r w:rsidRPr="00DC7952">
        <w:t>…</w:t>
      </w:r>
    </w:p>
    <w:p w14:paraId="73E82A00" w14:textId="77777777" w:rsidR="00E05535" w:rsidRPr="00DC7952" w:rsidRDefault="00E05535" w:rsidP="00E05535">
      <w:pPr>
        <w:pStyle w:val="Reasons"/>
      </w:pPr>
      <w:r w:rsidRPr="00DC7952">
        <w:rPr>
          <w:b/>
        </w:rPr>
        <w:t>Reasons:</w:t>
      </w:r>
      <w:r w:rsidRPr="00DC7952">
        <w:tab/>
        <w:t xml:space="preserve">Consequential to the suppression of Resolution </w:t>
      </w:r>
      <w:r w:rsidRPr="00DC7952">
        <w:rPr>
          <w:b/>
        </w:rPr>
        <w:t>33 (Rev. WRC-15)</w:t>
      </w:r>
      <w:r w:rsidRPr="00DC7952">
        <w:t>.</w:t>
      </w:r>
    </w:p>
    <w:p w14:paraId="2CA0364A" w14:textId="0101387C" w:rsidR="00E05535" w:rsidRPr="00DC7952" w:rsidRDefault="00E05535" w:rsidP="00E05535">
      <w:pPr>
        <w:pStyle w:val="Proposal"/>
      </w:pPr>
      <w:r w:rsidRPr="00DC7952">
        <w:t>MOD</w:t>
      </w:r>
      <w:r w:rsidRPr="00DC7952">
        <w:tab/>
        <w:t>EUR/</w:t>
      </w:r>
      <w:r w:rsidR="00E34A1C">
        <w:t>16</w:t>
      </w:r>
      <w:r w:rsidRPr="00DC7952">
        <w:t>A18/36</w:t>
      </w:r>
    </w:p>
    <w:p w14:paraId="194F8B21" w14:textId="77777777" w:rsidR="00E05535" w:rsidRPr="00DC7952" w:rsidRDefault="00E05535" w:rsidP="00E05535">
      <w:pPr>
        <w:pStyle w:val="ResNo"/>
      </w:pPr>
      <w:bookmarkStart w:id="355" w:name="_Toc450048746"/>
      <w:r w:rsidRPr="00DC7952">
        <w:t xml:space="preserve">RESOLUTION </w:t>
      </w:r>
      <w:r w:rsidRPr="00DC7952">
        <w:rPr>
          <w:rStyle w:val="href"/>
        </w:rPr>
        <w:t>528</w:t>
      </w:r>
      <w:r w:rsidRPr="00DC7952">
        <w:t xml:space="preserve"> (Rev.WRC-</w:t>
      </w:r>
      <w:del w:id="356" w:author="CEPT" w:date="2019-07-23T18:17:00Z">
        <w:r w:rsidRPr="00DC7952" w:rsidDel="00F43A13">
          <w:rPr>
            <w:lang w:eastAsia="ja-JP"/>
          </w:rPr>
          <w:delText>15</w:delText>
        </w:r>
      </w:del>
      <w:ins w:id="357" w:author="CEPT" w:date="2019-07-23T18:17:00Z">
        <w:r w:rsidRPr="00DC7952">
          <w:rPr>
            <w:lang w:eastAsia="ja-JP"/>
          </w:rPr>
          <w:t>19</w:t>
        </w:r>
      </w:ins>
      <w:r w:rsidRPr="00DC7952">
        <w:t>)</w:t>
      </w:r>
      <w:bookmarkEnd w:id="355"/>
    </w:p>
    <w:p w14:paraId="1B992717" w14:textId="77777777" w:rsidR="00E05535" w:rsidRPr="00DC7952" w:rsidRDefault="00E05535" w:rsidP="00E05535">
      <w:pPr>
        <w:pStyle w:val="Restitle"/>
      </w:pPr>
      <w:bookmarkStart w:id="358" w:name="_Toc327364478"/>
      <w:bookmarkStart w:id="359" w:name="_Toc450048747"/>
      <w:r w:rsidRPr="00DC7952">
        <w:t>Introduction of the broadcasting-satellite service (sound) systems and complementary terrestrial broadcasting in the frequency bands allocated to these services within the range 1-3 GHz</w:t>
      </w:r>
      <w:bookmarkEnd w:id="358"/>
      <w:bookmarkEnd w:id="359"/>
    </w:p>
    <w:p w14:paraId="5D7D5660" w14:textId="77777777" w:rsidR="00E05535" w:rsidRPr="00DC7952" w:rsidRDefault="00E05535" w:rsidP="00E05535">
      <w:pPr>
        <w:pStyle w:val="Normalaftertitle"/>
      </w:pPr>
      <w:r w:rsidRPr="00DC7952">
        <w:t>The World Radiocommunication Conference (</w:t>
      </w:r>
      <w:del w:id="360" w:author="CEPT" w:date="2019-07-23T18:17:00Z">
        <w:r w:rsidRPr="00DC7952" w:rsidDel="00F43A13">
          <w:delText>Geneva</w:delText>
        </w:r>
      </w:del>
      <w:ins w:id="361" w:author="CEPT" w:date="2019-07-23T18:17:00Z">
        <w:r w:rsidRPr="00DC7952">
          <w:t>Sharm el-Sheikh</w:t>
        </w:r>
      </w:ins>
      <w:r w:rsidRPr="00DC7952">
        <w:t>, 201</w:t>
      </w:r>
      <w:del w:id="362" w:author="CEPT" w:date="2019-07-23T18:17:00Z">
        <w:r w:rsidRPr="00DC7952" w:rsidDel="00F43A13">
          <w:delText>5</w:delText>
        </w:r>
      </w:del>
      <w:ins w:id="363" w:author="CEPT" w:date="2019-07-23T18:17:00Z">
        <w:r w:rsidRPr="00DC7952">
          <w:t>9</w:t>
        </w:r>
      </w:ins>
      <w:r w:rsidRPr="00DC7952">
        <w:t>),</w:t>
      </w:r>
    </w:p>
    <w:p w14:paraId="2C67837B" w14:textId="77777777" w:rsidR="00E05535" w:rsidRPr="00DC7952" w:rsidRDefault="00E05535" w:rsidP="00E05535">
      <w:r w:rsidRPr="00DC7952">
        <w:t>…</w:t>
      </w:r>
    </w:p>
    <w:p w14:paraId="1A2BE106" w14:textId="77777777" w:rsidR="00E05535" w:rsidRPr="00DC7952" w:rsidRDefault="00E05535" w:rsidP="00E05535">
      <w:pPr>
        <w:pStyle w:val="Call"/>
      </w:pPr>
      <w:r w:rsidRPr="00DC7952">
        <w:t>resolves</w:t>
      </w:r>
    </w:p>
    <w:p w14:paraId="206466C4" w14:textId="77777777" w:rsidR="00E05535" w:rsidRPr="00DC7952" w:rsidRDefault="00E05535" w:rsidP="00E05535">
      <w:r w:rsidRPr="00DC7952">
        <w:rPr>
          <w:color w:val="000000"/>
        </w:rPr>
        <w:t>…</w:t>
      </w:r>
    </w:p>
    <w:p w14:paraId="46C740E6" w14:textId="77777777" w:rsidR="00E05535" w:rsidRPr="00DC7952" w:rsidRDefault="00E05535" w:rsidP="00E05535">
      <w:r w:rsidRPr="00DC7952">
        <w:t>3</w:t>
      </w:r>
      <w:r w:rsidRPr="00DC7952">
        <w:tab/>
        <w:t xml:space="preserve">that in the interim period, broadcasting-satellite systems may only be introduced within the upper 25 MHz of the appropriate frequency band in accordance with the procedures contained </w:t>
      </w:r>
      <w:del w:id="364" w:author="CEPT" w:date="2019-07-23T18:17:00Z">
        <w:r w:rsidRPr="00DC7952" w:rsidDel="00F43A13">
          <w:delText xml:space="preserve">in Sections A to C of Resolution </w:delText>
        </w:r>
        <w:r w:rsidRPr="00DC7952" w:rsidDel="00F43A13">
          <w:rPr>
            <w:b/>
          </w:rPr>
          <w:delText>33</w:delText>
        </w:r>
        <w:r w:rsidRPr="00DC7952" w:rsidDel="00F43A13">
          <w:delText xml:space="preserve"> </w:delText>
        </w:r>
        <w:r w:rsidRPr="00DC7952" w:rsidDel="00F43A13">
          <w:rPr>
            <w:b/>
          </w:rPr>
          <w:delText>(Rev.WRC</w:delText>
        </w:r>
        <w:r w:rsidRPr="00DC7952" w:rsidDel="00F43A13">
          <w:rPr>
            <w:b/>
          </w:rPr>
          <w:noBreakHyphen/>
        </w:r>
        <w:r w:rsidRPr="00DC7952" w:rsidDel="00F43A13">
          <w:rPr>
            <w:b/>
            <w:lang w:eastAsia="ja-JP"/>
          </w:rPr>
          <w:delText>15</w:delText>
        </w:r>
        <w:r w:rsidRPr="00DC7952" w:rsidDel="00F43A13">
          <w:rPr>
            <w:b/>
          </w:rPr>
          <w:delText>)</w:delText>
        </w:r>
        <w:r w:rsidRPr="00DC7952" w:rsidDel="00F43A13">
          <w:rPr>
            <w:bCs/>
          </w:rPr>
          <w:delText xml:space="preserve">, or </w:delText>
        </w:r>
      </w:del>
      <w:r w:rsidRPr="00DC7952">
        <w:rPr>
          <w:bCs/>
        </w:rPr>
        <w:t xml:space="preserve">in Articles </w:t>
      </w:r>
      <w:r w:rsidRPr="00DC7952">
        <w:rPr>
          <w:rStyle w:val="Artref"/>
          <w:b/>
          <w:color w:val="000000"/>
        </w:rPr>
        <w:t>9</w:t>
      </w:r>
      <w:r w:rsidRPr="00DC7952">
        <w:rPr>
          <w:bCs/>
        </w:rPr>
        <w:t xml:space="preserve"> to </w:t>
      </w:r>
      <w:r w:rsidRPr="00DC7952">
        <w:rPr>
          <w:rStyle w:val="Artref"/>
          <w:b/>
          <w:color w:val="000000"/>
        </w:rPr>
        <w:t>14</w:t>
      </w:r>
      <w:r w:rsidRPr="00DC7952">
        <w:rPr>
          <w:bCs/>
        </w:rPr>
        <w:t>, as appropriate</w:t>
      </w:r>
      <w:del w:id="365" w:author="CEPT" w:date="2019-07-23T18:18:00Z">
        <w:r w:rsidRPr="00DC7952" w:rsidDel="00F43A13">
          <w:rPr>
            <w:bCs/>
          </w:rPr>
          <w:delText xml:space="preserve"> (see </w:delText>
        </w:r>
        <w:r w:rsidRPr="00DC7952" w:rsidDel="00F43A13">
          <w:rPr>
            <w:bCs/>
            <w:i/>
            <w:iCs/>
          </w:rPr>
          <w:delText>resolves </w:delText>
        </w:r>
        <w:r w:rsidRPr="00DC7952" w:rsidDel="00F43A13">
          <w:rPr>
            <w:bCs/>
          </w:rPr>
          <w:delText xml:space="preserve">1 and 2 of Resolution </w:delText>
        </w:r>
        <w:r w:rsidRPr="00DC7952" w:rsidDel="00F43A13">
          <w:rPr>
            <w:b/>
          </w:rPr>
          <w:delText>33 (Rev.WRC-</w:delText>
        </w:r>
        <w:r w:rsidRPr="00DC7952" w:rsidDel="00F43A13">
          <w:rPr>
            <w:b/>
            <w:lang w:eastAsia="ja-JP"/>
          </w:rPr>
          <w:delText>15</w:delText>
        </w:r>
        <w:r w:rsidRPr="00DC7952" w:rsidDel="00F43A13">
          <w:rPr>
            <w:b/>
          </w:rPr>
          <w:delText>)</w:delText>
        </w:r>
        <w:r w:rsidRPr="00DC7952" w:rsidDel="00F43A13">
          <w:rPr>
            <w:bCs/>
          </w:rPr>
          <w:delText>)</w:delText>
        </w:r>
      </w:del>
      <w:r w:rsidRPr="00DC7952">
        <w:t>. The complementary terrestrial service may be introduced during this interim period subject to coordination with administrations whose services may be affected;</w:t>
      </w:r>
    </w:p>
    <w:p w14:paraId="65118D45" w14:textId="77777777" w:rsidR="00E05535" w:rsidRPr="00DC7952" w:rsidRDefault="00E05535" w:rsidP="00E05535">
      <w:r w:rsidRPr="00DC7952">
        <w:t>…</w:t>
      </w:r>
    </w:p>
    <w:p w14:paraId="6D658879" w14:textId="77777777" w:rsidR="00E05535" w:rsidRPr="00DC7952" w:rsidRDefault="00E05535" w:rsidP="00E05535">
      <w:pPr>
        <w:pStyle w:val="Reasons"/>
      </w:pPr>
      <w:r w:rsidRPr="00DC7952">
        <w:rPr>
          <w:b/>
        </w:rPr>
        <w:t>Reasons:</w:t>
      </w:r>
      <w:r w:rsidRPr="00DC7952">
        <w:tab/>
        <w:t xml:space="preserve">Consequential to the suppression of Resolution </w:t>
      </w:r>
      <w:r w:rsidRPr="00DC7952">
        <w:rPr>
          <w:b/>
        </w:rPr>
        <w:t>33 (Rev. WRC-15)</w:t>
      </w:r>
      <w:r w:rsidRPr="00DC7952">
        <w:t>.</w:t>
      </w:r>
    </w:p>
    <w:p w14:paraId="6B318630" w14:textId="0F75C925" w:rsidR="00E05535" w:rsidRPr="00DC7952" w:rsidRDefault="00E05535" w:rsidP="00E05535">
      <w:pPr>
        <w:pStyle w:val="Proposal"/>
      </w:pPr>
      <w:r w:rsidRPr="00DC7952">
        <w:lastRenderedPageBreak/>
        <w:t>MOD</w:t>
      </w:r>
      <w:r w:rsidRPr="00DC7952">
        <w:tab/>
        <w:t>EUR/</w:t>
      </w:r>
      <w:r w:rsidR="00E34A1C">
        <w:t>16</w:t>
      </w:r>
      <w:r w:rsidRPr="00DC7952">
        <w:t>A18/37</w:t>
      </w:r>
    </w:p>
    <w:p w14:paraId="65F5BF92" w14:textId="77777777" w:rsidR="00E05535" w:rsidRPr="00DC7952" w:rsidRDefault="00E05535" w:rsidP="00E05535">
      <w:pPr>
        <w:pStyle w:val="ResNo"/>
      </w:pPr>
      <w:bookmarkStart w:id="366" w:name="_Toc450048610"/>
      <w:r w:rsidRPr="00DC7952">
        <w:t xml:space="preserve">RESOLUTION </w:t>
      </w:r>
      <w:r w:rsidRPr="00DC7952">
        <w:rPr>
          <w:rStyle w:val="href"/>
        </w:rPr>
        <w:t>85</w:t>
      </w:r>
      <w:r w:rsidRPr="00DC7952">
        <w:t xml:space="preserve"> (</w:t>
      </w:r>
      <w:ins w:id="367" w:author="CEPT" w:date="2019-07-23T18:22:00Z">
        <w:r w:rsidRPr="00DC7952">
          <w:t xml:space="preserve">Rev. </w:t>
        </w:r>
      </w:ins>
      <w:r w:rsidRPr="00DC7952">
        <w:t>WRC</w:t>
      </w:r>
      <w:r w:rsidRPr="00DC7952">
        <w:noBreakHyphen/>
      </w:r>
      <w:del w:id="368" w:author="CEPT" w:date="2019-07-23T18:22:00Z">
        <w:r w:rsidRPr="00DC7952" w:rsidDel="00C16D6D">
          <w:delText>03</w:delText>
        </w:r>
      </w:del>
      <w:ins w:id="369" w:author="CEPT" w:date="2019-07-23T18:22:00Z">
        <w:r w:rsidRPr="00DC7952">
          <w:t>19</w:t>
        </w:r>
      </w:ins>
      <w:r w:rsidRPr="00DC7952">
        <w:t>)</w:t>
      </w:r>
      <w:bookmarkEnd w:id="366"/>
    </w:p>
    <w:p w14:paraId="1FC31FAE" w14:textId="77777777" w:rsidR="00E05535" w:rsidRPr="00DC7952" w:rsidRDefault="00E05535" w:rsidP="00E05535">
      <w:pPr>
        <w:pStyle w:val="Restitle"/>
      </w:pPr>
      <w:bookmarkStart w:id="370" w:name="_Toc327364338"/>
      <w:bookmarkStart w:id="371" w:name="_Toc450048611"/>
      <w:r w:rsidRPr="00DC7952">
        <w:t>Application of Article 22 of the Radio Regulations to the protection of geostationary fixed-satellite service and broadcasting-satellite service networks from non-geostationary fixed-satellite service systems</w:t>
      </w:r>
      <w:bookmarkEnd w:id="370"/>
      <w:bookmarkEnd w:id="371"/>
    </w:p>
    <w:p w14:paraId="1BA30F4F" w14:textId="77777777" w:rsidR="00E05535" w:rsidRPr="00DC7952" w:rsidRDefault="00E05535" w:rsidP="00E05535">
      <w:pPr>
        <w:pStyle w:val="Normalaftertitle"/>
      </w:pPr>
      <w:r w:rsidRPr="00DC7952">
        <w:t>The World Radiocommunication Conference (</w:t>
      </w:r>
      <w:del w:id="372" w:author="CEPT" w:date="2019-07-23T18:22:00Z">
        <w:r w:rsidRPr="00DC7952" w:rsidDel="00C16D6D">
          <w:delText>Geneva</w:delText>
        </w:r>
      </w:del>
      <w:ins w:id="373" w:author="CEPT" w:date="2019-07-23T18:22:00Z">
        <w:r w:rsidRPr="00DC7952">
          <w:t>Sharm el-Sheikh</w:t>
        </w:r>
      </w:ins>
      <w:r w:rsidRPr="00DC7952">
        <w:t>, 20</w:t>
      </w:r>
      <w:ins w:id="374" w:author="CEPT" w:date="2019-07-23T18:22:00Z">
        <w:r w:rsidRPr="00DC7952">
          <w:t>19</w:t>
        </w:r>
      </w:ins>
      <w:del w:id="375" w:author="CEPT" w:date="2019-07-23T18:22:00Z">
        <w:r w:rsidRPr="00DC7952" w:rsidDel="00C16D6D">
          <w:delText>03</w:delText>
        </w:r>
      </w:del>
      <w:r w:rsidRPr="00DC7952">
        <w:t>),</w:t>
      </w:r>
    </w:p>
    <w:p w14:paraId="598F0CE9" w14:textId="77777777" w:rsidR="00E05535" w:rsidRPr="00DC7952" w:rsidRDefault="00E05535" w:rsidP="00E05535">
      <w:pPr>
        <w:pStyle w:val="Call"/>
      </w:pPr>
      <w:r w:rsidRPr="00DC7952">
        <w:t>considering</w:t>
      </w:r>
    </w:p>
    <w:p w14:paraId="5FEF1DDC" w14:textId="77777777" w:rsidR="00E05535" w:rsidRPr="00DC7952" w:rsidRDefault="00E05535" w:rsidP="00E05535">
      <w:r w:rsidRPr="00DC7952">
        <w:rPr>
          <w:i/>
          <w:iCs/>
        </w:rPr>
        <w:t>a)</w:t>
      </w:r>
      <w:r w:rsidRPr="00DC7952">
        <w:rPr>
          <w:i/>
        </w:rPr>
        <w:tab/>
      </w:r>
      <w:r w:rsidRPr="00DC7952">
        <w:t>that WRC-2000 adopted, in Article </w:t>
      </w:r>
      <w:r w:rsidRPr="00DC7952">
        <w:rPr>
          <w:rStyle w:val="Artref"/>
          <w:b/>
          <w:color w:val="000000"/>
        </w:rPr>
        <w:t>22</w:t>
      </w:r>
      <w:r w:rsidRPr="00DC7952">
        <w:rPr>
          <w:bCs/>
        </w:rPr>
        <w:t xml:space="preserve">, </w:t>
      </w:r>
      <w:r w:rsidRPr="00DC7952">
        <w:t>single-entry limits applicable to non</w:t>
      </w:r>
      <w:r w:rsidRPr="00DC7952">
        <w:noBreakHyphen/>
        <w:t>geostationary (non-GSO) fixed-satellite service (FSS) systems in certain parts of the frequency range 10.7-30 GHz to protect geostationary-satellite (GSO) networks operating in the same frequency bands;</w:t>
      </w:r>
    </w:p>
    <w:p w14:paraId="73596B3E" w14:textId="77777777" w:rsidR="00E05535" w:rsidRPr="00DC7952" w:rsidRDefault="00E05535" w:rsidP="00E05535">
      <w:r w:rsidRPr="00DC7952">
        <w:rPr>
          <w:i/>
          <w:iCs/>
        </w:rPr>
        <w:t>b)</w:t>
      </w:r>
      <w:r w:rsidRPr="00DC7952">
        <w:rPr>
          <w:i/>
        </w:rPr>
        <w:tab/>
      </w:r>
      <w:r w:rsidRPr="00DC7952">
        <w:t>that, taking into account Nos. </w:t>
      </w:r>
      <w:r w:rsidRPr="00DC7952">
        <w:rPr>
          <w:rStyle w:val="Artref"/>
          <w:b/>
          <w:color w:val="000000"/>
        </w:rPr>
        <w:t>22.5H</w:t>
      </w:r>
      <w:r w:rsidRPr="00DC7952">
        <w:rPr>
          <w:b/>
        </w:rPr>
        <w:t xml:space="preserve"> </w:t>
      </w:r>
      <w:r w:rsidRPr="00DC7952">
        <w:t>and </w:t>
      </w:r>
      <w:r w:rsidRPr="00DC7952">
        <w:rPr>
          <w:rStyle w:val="Artref"/>
          <w:b/>
          <w:color w:val="000000"/>
        </w:rPr>
        <w:t>22.5I</w:t>
      </w:r>
      <w:r w:rsidRPr="00DC7952">
        <w:t xml:space="preserve">, wherever the limits referred to in </w:t>
      </w:r>
      <w:r w:rsidRPr="00DC7952">
        <w:rPr>
          <w:i/>
        </w:rPr>
        <w:t>considering </w:t>
      </w:r>
      <w:r w:rsidRPr="00DC7952">
        <w:rPr>
          <w:i/>
          <w:iCs/>
        </w:rPr>
        <w:t>a)</w:t>
      </w:r>
      <w:r w:rsidRPr="00DC7952">
        <w:t xml:space="preserve"> are exceeded by a non-GSO FSS system to which the limits apply without the agreement of the concerned administrations, this constitutes a violation of the obligations under No. </w:t>
      </w:r>
      <w:r w:rsidRPr="00DC7952">
        <w:rPr>
          <w:rStyle w:val="Artref"/>
          <w:b/>
          <w:color w:val="000000"/>
        </w:rPr>
        <w:t>22.2</w:t>
      </w:r>
      <w:r w:rsidRPr="00DC7952">
        <w:t>;</w:t>
      </w:r>
    </w:p>
    <w:p w14:paraId="4874200F" w14:textId="77777777" w:rsidR="00E05535" w:rsidRPr="00DC7952" w:rsidRDefault="00E05535" w:rsidP="00E05535">
      <w:pPr>
        <w:rPr>
          <w:ins w:id="376" w:author="CEPT" w:date="2019-07-23T18:23:00Z"/>
        </w:rPr>
      </w:pPr>
      <w:r w:rsidRPr="00DC7952">
        <w:rPr>
          <w:i/>
          <w:iCs/>
          <w:snapToGrid w:val="0"/>
          <w:lang w:eastAsia="fr-FR"/>
        </w:rPr>
        <w:t>c)</w:t>
      </w:r>
      <w:r w:rsidRPr="00DC7952">
        <w:rPr>
          <w:i/>
          <w:snapToGrid w:val="0"/>
          <w:lang w:eastAsia="fr-FR"/>
        </w:rPr>
        <w:tab/>
      </w:r>
      <w:r w:rsidRPr="00DC7952">
        <w:rPr>
          <w:snapToGrid w:val="0"/>
          <w:lang w:eastAsia="fr-FR"/>
        </w:rPr>
        <w:t>that ITU</w:t>
      </w:r>
      <w:r w:rsidRPr="00DC7952">
        <w:rPr>
          <w:snapToGrid w:val="0"/>
          <w:lang w:eastAsia="fr-FR"/>
        </w:rPr>
        <w:noBreakHyphen/>
        <w:t xml:space="preserve">R </w:t>
      </w:r>
      <w:del w:id="377" w:author="CEPT" w:date="2019-07-23T18:23:00Z">
        <w:r w:rsidRPr="00DC7952" w:rsidDel="00BB3CA1">
          <w:rPr>
            <w:snapToGrid w:val="0"/>
            <w:lang w:eastAsia="fr-FR"/>
          </w:rPr>
          <w:delText xml:space="preserve">has </w:delText>
        </w:r>
      </w:del>
      <w:r w:rsidRPr="00DC7952">
        <w:rPr>
          <w:snapToGrid w:val="0"/>
          <w:lang w:eastAsia="fr-FR"/>
        </w:rPr>
        <w:t>developed Recommendation ITU</w:t>
      </w:r>
      <w:r w:rsidRPr="00DC7952">
        <w:rPr>
          <w:snapToGrid w:val="0"/>
          <w:lang w:eastAsia="fr-FR"/>
        </w:rPr>
        <w:noBreakHyphen/>
        <w:t>R S.1503 to provide a f</w:t>
      </w:r>
      <w:r w:rsidRPr="00DC7952">
        <w:t>unctional description to be used in developing</w:t>
      </w:r>
      <w:ins w:id="378" w:author="CEPT" w:date="2019-07-23T18:23:00Z">
        <w:r w:rsidRPr="00DC7952">
          <w:t xml:space="preserve"> </w:t>
        </w:r>
        <w:proofErr w:type="spellStart"/>
        <w:r w:rsidRPr="00DC7952">
          <w:t>epfd</w:t>
        </w:r>
        <w:proofErr w:type="spellEnd"/>
        <w:r w:rsidRPr="00DC7952">
          <w:t xml:space="preserve"> validation</w:t>
        </w:r>
      </w:ins>
      <w:r w:rsidRPr="00DC7952">
        <w:t xml:space="preserve"> software </w:t>
      </w:r>
      <w:del w:id="379" w:author="CEPT" w:date="2019-07-23T18:23:00Z">
        <w:r w:rsidRPr="00DC7952" w:rsidDel="00BB3CA1">
          <w:delText xml:space="preserve">tools </w:delText>
        </w:r>
      </w:del>
      <w:r w:rsidRPr="00DC7952">
        <w:t>for determining the conformity of non</w:t>
      </w:r>
      <w:r w:rsidRPr="00DC7952">
        <w:noBreakHyphen/>
        <w:t xml:space="preserve">GSO FSS </w:t>
      </w:r>
      <w:del w:id="380" w:author="CEPT" w:date="2019-07-23T18:23:00Z">
        <w:r w:rsidRPr="00DC7952" w:rsidDel="00BB3CA1">
          <w:delText xml:space="preserve">networks </w:delText>
        </w:r>
      </w:del>
      <w:ins w:id="381" w:author="CEPT" w:date="2019-07-23T18:23:00Z">
        <w:r w:rsidRPr="00DC7952">
          <w:t xml:space="preserve">systems </w:t>
        </w:r>
      </w:ins>
      <w:r w:rsidRPr="00DC7952">
        <w:t>with limits contained in Article </w:t>
      </w:r>
      <w:r w:rsidRPr="00DC7952">
        <w:rPr>
          <w:rStyle w:val="Artref"/>
          <w:b/>
          <w:color w:val="000000"/>
        </w:rPr>
        <w:t>22</w:t>
      </w:r>
      <w:r w:rsidRPr="00DC7952">
        <w:t>;</w:t>
      </w:r>
    </w:p>
    <w:p w14:paraId="29FEC714" w14:textId="77777777" w:rsidR="00E05535" w:rsidRPr="00DC7952" w:rsidRDefault="00E05535" w:rsidP="00E05535">
      <w:ins w:id="382" w:author="CEPT" w:date="2019-07-23T18:24:00Z">
        <w:r w:rsidRPr="00DC7952">
          <w:rPr>
            <w:i/>
          </w:rPr>
          <w:t>d)</w:t>
        </w:r>
        <w:r w:rsidRPr="00DC7952">
          <w:tab/>
          <w:t xml:space="preserve">that ITU R continues to update Recommendation ITU R S.1503 for the </w:t>
        </w:r>
        <w:proofErr w:type="spellStart"/>
        <w:r w:rsidRPr="00DC7952">
          <w:t>epfd</w:t>
        </w:r>
        <w:proofErr w:type="spellEnd"/>
        <w:r w:rsidRPr="00DC7952">
          <w:t xml:space="preserve"> validation software to adequately model planned non-GSO FSS systems;</w:t>
        </w:r>
      </w:ins>
    </w:p>
    <w:p w14:paraId="2E2805C3" w14:textId="77777777" w:rsidR="00E05535" w:rsidRPr="00DC7952" w:rsidRDefault="00E05535" w:rsidP="00E05535">
      <w:del w:id="383" w:author="CEPT" w:date="2019-07-23T18:24:00Z">
        <w:r w:rsidRPr="00DC7952" w:rsidDel="00BB3CA1">
          <w:rPr>
            <w:i/>
            <w:iCs/>
            <w:lang w:eastAsia="ko-KR"/>
          </w:rPr>
          <w:delText>d</w:delText>
        </w:r>
      </w:del>
      <w:ins w:id="384" w:author="CEPT" w:date="2019-07-23T18:24:00Z">
        <w:r w:rsidRPr="00DC7952">
          <w:rPr>
            <w:i/>
            <w:iCs/>
            <w:lang w:eastAsia="ko-KR"/>
          </w:rPr>
          <w:t>e</w:t>
        </w:r>
      </w:ins>
      <w:r w:rsidRPr="00DC7952">
        <w:rPr>
          <w:i/>
          <w:iCs/>
          <w:lang w:eastAsia="ko-KR"/>
        </w:rPr>
        <w:t>)</w:t>
      </w:r>
      <w:r w:rsidRPr="00DC7952">
        <w:rPr>
          <w:lang w:eastAsia="ko-KR"/>
        </w:rPr>
        <w:tab/>
        <w:t xml:space="preserve">that there is currently </w:t>
      </w:r>
      <w:del w:id="385" w:author="CEPT" w:date="2019-07-23T18:24:00Z">
        <w:r w:rsidRPr="00DC7952" w:rsidDel="00BB3CA1">
          <w:rPr>
            <w:lang w:eastAsia="ko-KR"/>
          </w:rPr>
          <w:delText xml:space="preserve">no </w:delText>
        </w:r>
      </w:del>
      <w:proofErr w:type="spellStart"/>
      <w:ins w:id="386" w:author="CEPT" w:date="2019-07-23T18:24:00Z">
        <w:r w:rsidRPr="00DC7952">
          <w:rPr>
            <w:lang w:eastAsia="ko-KR"/>
          </w:rPr>
          <w:t>epfd</w:t>
        </w:r>
        <w:proofErr w:type="spellEnd"/>
        <w:r w:rsidRPr="00DC7952">
          <w:rPr>
            <w:lang w:eastAsia="ko-KR"/>
          </w:rPr>
          <w:t xml:space="preserve"> validation </w:t>
        </w:r>
      </w:ins>
      <w:r w:rsidRPr="00DC7952">
        <w:rPr>
          <w:lang w:eastAsia="ko-KR"/>
        </w:rPr>
        <w:t xml:space="preserve">software </w:t>
      </w:r>
      <w:del w:id="387" w:author="CEPT" w:date="2019-07-23T18:24:00Z">
        <w:r w:rsidRPr="00DC7952" w:rsidDel="00BB3CA1">
          <w:rPr>
            <w:lang w:eastAsia="ko-KR"/>
          </w:rPr>
          <w:delText xml:space="preserve">tool </w:delText>
        </w:r>
      </w:del>
      <w:r w:rsidRPr="00DC7952">
        <w:rPr>
          <w:lang w:eastAsia="ko-KR"/>
        </w:rPr>
        <w:t xml:space="preserve">available to the Radiocommunication Bureau </w:t>
      </w:r>
      <w:ins w:id="388" w:author="CEPT" w:date="2019-07-23T18:24:00Z">
        <w:r w:rsidRPr="00DC7952">
          <w:rPr>
            <w:lang w:eastAsia="ko-KR"/>
          </w:rPr>
          <w:t xml:space="preserve">corresponding to </w:t>
        </w:r>
        <w:r w:rsidRPr="00DC7952">
          <w:rPr>
            <w:snapToGrid w:val="0"/>
            <w:lang w:eastAsia="fr-FR"/>
          </w:rPr>
          <w:t>Recommendation ITU</w:t>
        </w:r>
        <w:r w:rsidRPr="00DC7952">
          <w:rPr>
            <w:snapToGrid w:val="0"/>
            <w:lang w:eastAsia="fr-FR"/>
          </w:rPr>
          <w:noBreakHyphen/>
          <w:t>R S.1503-2</w:t>
        </w:r>
      </w:ins>
      <w:del w:id="389" w:author="CEPT" w:date="2019-07-23T18:24:00Z">
        <w:r w:rsidRPr="00DC7952" w:rsidDel="00BB3CA1">
          <w:rPr>
            <w:lang w:eastAsia="ko-KR"/>
          </w:rPr>
          <w:delText>for epfd examinations</w:delText>
        </w:r>
      </w:del>
      <w:r w:rsidRPr="00DC7952">
        <w:rPr>
          <w:lang w:eastAsia="ko-KR"/>
        </w:rPr>
        <w:t>;</w:t>
      </w:r>
    </w:p>
    <w:p w14:paraId="5071C5DB" w14:textId="77777777" w:rsidR="00E05535" w:rsidRPr="00DC7952" w:rsidDel="00BB3CA1" w:rsidRDefault="00E05535" w:rsidP="00E05535">
      <w:pPr>
        <w:rPr>
          <w:del w:id="390" w:author="CEPT" w:date="2019-07-23T18:24:00Z"/>
        </w:rPr>
      </w:pPr>
      <w:del w:id="391" w:author="CEPT" w:date="2019-07-23T18:24:00Z">
        <w:r w:rsidRPr="00DC7952" w:rsidDel="00BB3CA1">
          <w:rPr>
            <w:i/>
          </w:rPr>
          <w:delText>e)</w:delText>
        </w:r>
        <w:r w:rsidRPr="00DC7952" w:rsidDel="00BB3CA1">
          <w:tab/>
          <w:delText>that the Bureau has issued Circular Letters CR/176 and CR/182, which request additional information from non</w:delText>
        </w:r>
        <w:r w:rsidRPr="00DC7952" w:rsidDel="00BB3CA1">
          <w:noBreakHyphen/>
          <w:delText>GSO systems in order to examine them for compliance with the Article </w:delText>
        </w:r>
        <w:r w:rsidRPr="00DC7952" w:rsidDel="00BB3CA1">
          <w:rPr>
            <w:rStyle w:val="Artref"/>
            <w:b/>
            <w:color w:val="000000"/>
          </w:rPr>
          <w:delText>22</w:delText>
        </w:r>
        <w:r w:rsidRPr="00DC7952" w:rsidDel="00BB3CA1">
          <w:delText xml:space="preserve"> epfd limits;</w:delText>
        </w:r>
      </w:del>
    </w:p>
    <w:p w14:paraId="37C04F5B" w14:textId="77777777" w:rsidR="00E05535" w:rsidRPr="00DC7952" w:rsidRDefault="00E05535" w:rsidP="00E05535">
      <w:pPr>
        <w:rPr>
          <w:lang w:eastAsia="ko-KR"/>
        </w:rPr>
      </w:pPr>
      <w:r w:rsidRPr="00DC7952">
        <w:rPr>
          <w:i/>
          <w:lang w:eastAsia="ko-KR"/>
        </w:rPr>
        <w:t>f)</w:t>
      </w:r>
      <w:r w:rsidRPr="00DC7952">
        <w:rPr>
          <w:lang w:eastAsia="ko-KR"/>
        </w:rPr>
        <w:tab/>
        <w:t>that</w:t>
      </w:r>
      <w:ins w:id="392" w:author="CEPT" w:date="2019-07-23T18:25:00Z">
        <w:r w:rsidRPr="00DC7952">
          <w:rPr>
            <w:lang w:eastAsia="ko-KR"/>
          </w:rPr>
          <w:t xml:space="preserve"> there might be planned non-GSO FSS systems which cannot be adequately modelled by the latest </w:t>
        </w:r>
        <w:proofErr w:type="spellStart"/>
        <w:r w:rsidRPr="00DC7952">
          <w:rPr>
            <w:lang w:eastAsia="ko-KR"/>
          </w:rPr>
          <w:t>epfd</w:t>
        </w:r>
        <w:proofErr w:type="spellEnd"/>
        <w:r w:rsidRPr="00DC7952">
          <w:rPr>
            <w:lang w:eastAsia="ko-KR"/>
          </w:rPr>
          <w:t xml:space="preserve"> validation software available to the Bureau</w:t>
        </w:r>
      </w:ins>
      <w:del w:id="393" w:author="CEPT" w:date="2019-07-23T18:25:00Z">
        <w:r w:rsidRPr="00DC7952" w:rsidDel="00BB3CA1">
          <w:rPr>
            <w:lang w:eastAsia="ko-KR"/>
          </w:rPr>
          <w:delText>, since no epfd validation software is available, the Bureau has requested commitments from the notifying administrations that they will meet the epfd limits in Tables </w:delText>
        </w:r>
        <w:r w:rsidRPr="00DC7952" w:rsidDel="00BB3CA1">
          <w:rPr>
            <w:b/>
          </w:rPr>
          <w:delText>22</w:delText>
        </w:r>
        <w:r w:rsidRPr="00DC7952" w:rsidDel="00BB3CA1">
          <w:rPr>
            <w:b/>
          </w:rPr>
          <w:noBreakHyphen/>
          <w:delText>1A</w:delText>
        </w:r>
        <w:r w:rsidRPr="00DC7952" w:rsidDel="00BB3CA1">
          <w:rPr>
            <w:lang w:eastAsia="ko-KR"/>
          </w:rPr>
          <w:delText xml:space="preserve">, </w:delText>
        </w:r>
        <w:r w:rsidRPr="00DC7952" w:rsidDel="00BB3CA1">
          <w:rPr>
            <w:b/>
          </w:rPr>
          <w:delText>22</w:delText>
        </w:r>
        <w:r w:rsidRPr="00DC7952" w:rsidDel="00BB3CA1">
          <w:rPr>
            <w:b/>
          </w:rPr>
          <w:noBreakHyphen/>
          <w:delText>1B</w:delText>
        </w:r>
        <w:r w:rsidRPr="00DC7952" w:rsidDel="00BB3CA1">
          <w:rPr>
            <w:lang w:eastAsia="ko-KR"/>
          </w:rPr>
          <w:delText xml:space="preserve">, </w:delText>
        </w:r>
        <w:r w:rsidRPr="00DC7952" w:rsidDel="00BB3CA1">
          <w:rPr>
            <w:b/>
          </w:rPr>
          <w:delText>22</w:delText>
        </w:r>
        <w:r w:rsidRPr="00DC7952" w:rsidDel="00BB3CA1">
          <w:rPr>
            <w:b/>
          </w:rPr>
          <w:noBreakHyphen/>
          <w:delText>1C</w:delText>
        </w:r>
        <w:r w:rsidRPr="00DC7952" w:rsidDel="00BB3CA1">
          <w:rPr>
            <w:lang w:eastAsia="ko-KR"/>
          </w:rPr>
          <w:delText xml:space="preserve">, </w:delText>
        </w:r>
        <w:r w:rsidRPr="00DC7952" w:rsidDel="00BB3CA1">
          <w:rPr>
            <w:b/>
          </w:rPr>
          <w:delText>22</w:delText>
        </w:r>
        <w:r w:rsidRPr="00DC7952" w:rsidDel="00BB3CA1">
          <w:rPr>
            <w:b/>
          </w:rPr>
          <w:noBreakHyphen/>
          <w:delText>1D</w:delText>
        </w:r>
        <w:r w:rsidRPr="00DC7952" w:rsidDel="00BB3CA1">
          <w:rPr>
            <w:lang w:eastAsia="ko-KR"/>
          </w:rPr>
          <w:delText xml:space="preserve">, </w:delText>
        </w:r>
        <w:r w:rsidRPr="00DC7952" w:rsidDel="00BB3CA1">
          <w:rPr>
            <w:b/>
          </w:rPr>
          <w:delText>22</w:delText>
        </w:r>
        <w:r w:rsidRPr="00DC7952" w:rsidDel="00BB3CA1">
          <w:rPr>
            <w:b/>
          </w:rPr>
          <w:noBreakHyphen/>
          <w:delText>1E</w:delText>
        </w:r>
        <w:r w:rsidRPr="00DC7952" w:rsidDel="00BB3CA1">
          <w:rPr>
            <w:lang w:eastAsia="ko-KR"/>
          </w:rPr>
          <w:delText>,</w:delText>
        </w:r>
        <w:r w:rsidRPr="00DC7952" w:rsidDel="00BB3CA1">
          <w:rPr>
            <w:b/>
            <w:lang w:eastAsia="ko-KR"/>
          </w:rPr>
          <w:delText xml:space="preserve"> </w:delText>
        </w:r>
        <w:r w:rsidRPr="00DC7952" w:rsidDel="00BB3CA1">
          <w:rPr>
            <w:b/>
          </w:rPr>
          <w:delText>22</w:delText>
        </w:r>
        <w:r w:rsidRPr="00DC7952" w:rsidDel="00BB3CA1">
          <w:rPr>
            <w:b/>
          </w:rPr>
          <w:noBreakHyphen/>
          <w:delText>2</w:delText>
        </w:r>
        <w:r w:rsidRPr="00DC7952" w:rsidDel="00BB3CA1">
          <w:rPr>
            <w:lang w:eastAsia="ko-KR"/>
          </w:rPr>
          <w:delText xml:space="preserve"> and </w:delText>
        </w:r>
        <w:r w:rsidRPr="00DC7952" w:rsidDel="00BB3CA1">
          <w:rPr>
            <w:b/>
          </w:rPr>
          <w:delText>22</w:delText>
        </w:r>
        <w:r w:rsidRPr="00DC7952" w:rsidDel="00BB3CA1">
          <w:rPr>
            <w:b/>
          </w:rPr>
          <w:noBreakHyphen/>
          <w:delText>3</w:delText>
        </w:r>
        <w:r w:rsidRPr="00DC7952" w:rsidDel="00BB3CA1">
          <w:rPr>
            <w:bCs/>
            <w:lang w:eastAsia="ko-KR"/>
          </w:rPr>
          <w:delText>,</w:delText>
        </w:r>
        <w:r w:rsidRPr="00DC7952" w:rsidDel="00BB3CA1">
          <w:rPr>
            <w:lang w:eastAsia="ko-KR"/>
          </w:rPr>
          <w:delText xml:space="preserve"> and that under these commitments the Bureau gives qualified favourable findings to their systems;</w:delText>
        </w:r>
      </w:del>
      <w:ins w:id="394" w:author="CEPT" w:date="2019-07-23T18:25:00Z">
        <w:r w:rsidRPr="00DC7952">
          <w:rPr>
            <w:lang w:eastAsia="ko-KR"/>
          </w:rPr>
          <w:t>,</w:t>
        </w:r>
      </w:ins>
    </w:p>
    <w:p w14:paraId="67B12601" w14:textId="77777777" w:rsidR="00E05535" w:rsidRPr="00DC7952" w:rsidDel="00BB3CA1" w:rsidRDefault="00E05535" w:rsidP="00E05535">
      <w:pPr>
        <w:rPr>
          <w:del w:id="395" w:author="CEPT" w:date="2019-07-23T18:25:00Z"/>
          <w:lang w:eastAsia="ko-KR"/>
        </w:rPr>
      </w:pPr>
      <w:del w:id="396" w:author="CEPT" w:date="2019-07-23T18:25:00Z">
        <w:r w:rsidRPr="00DC7952" w:rsidDel="00BB3CA1">
          <w:rPr>
            <w:i/>
            <w:lang w:eastAsia="ko-KR"/>
          </w:rPr>
          <w:delText>g)</w:delText>
        </w:r>
        <w:r w:rsidRPr="00DC7952" w:rsidDel="00BB3CA1">
          <w:rPr>
            <w:lang w:eastAsia="ko-KR"/>
          </w:rPr>
          <w:tab/>
          <w:delText>that the Bureau is not in a position to perform its duties in relation to Nos. </w:delText>
        </w:r>
        <w:r w:rsidRPr="00DC7952" w:rsidDel="00BB3CA1">
          <w:rPr>
            <w:rStyle w:val="Artref"/>
            <w:b/>
            <w:color w:val="000000"/>
          </w:rPr>
          <w:delText>9.7A</w:delText>
        </w:r>
        <w:r w:rsidRPr="00DC7952" w:rsidDel="00BB3CA1">
          <w:rPr>
            <w:lang w:eastAsia="ko-KR"/>
          </w:rPr>
          <w:delText xml:space="preserve"> and </w:delText>
        </w:r>
        <w:r w:rsidRPr="00DC7952" w:rsidDel="00BB3CA1">
          <w:rPr>
            <w:rStyle w:val="Artref"/>
            <w:b/>
            <w:color w:val="000000"/>
          </w:rPr>
          <w:delText>9.7B</w:delText>
        </w:r>
        <w:r w:rsidRPr="00DC7952" w:rsidDel="00BB3CA1">
          <w:rPr>
            <w:lang w:eastAsia="ko-KR"/>
          </w:rPr>
          <w:delText xml:space="preserve"> due to the lack of epfd validation software;</w:delText>
        </w:r>
      </w:del>
    </w:p>
    <w:p w14:paraId="120BED4D" w14:textId="77777777" w:rsidR="00E05535" w:rsidRPr="00DC7952" w:rsidDel="00BB3CA1" w:rsidRDefault="00E05535" w:rsidP="00E05535">
      <w:pPr>
        <w:rPr>
          <w:del w:id="397" w:author="CEPT" w:date="2019-07-23T18:25:00Z"/>
          <w:lang w:eastAsia="ko-KR"/>
        </w:rPr>
      </w:pPr>
      <w:del w:id="398" w:author="CEPT" w:date="2019-07-23T18:25:00Z">
        <w:r w:rsidRPr="00DC7952" w:rsidDel="00BB3CA1">
          <w:rPr>
            <w:i/>
            <w:iCs/>
            <w:lang w:eastAsia="ko-KR"/>
          </w:rPr>
          <w:delText>h)</w:delText>
        </w:r>
        <w:r w:rsidRPr="00DC7952" w:rsidDel="00BB3CA1">
          <w:rPr>
            <w:lang w:eastAsia="ko-KR"/>
          </w:rPr>
          <w:tab/>
          <w:delText>that during the examination under Nos. </w:delText>
        </w:r>
        <w:r w:rsidRPr="00DC7952" w:rsidDel="00BB3CA1">
          <w:rPr>
            <w:rStyle w:val="Artref"/>
            <w:b/>
            <w:color w:val="000000"/>
          </w:rPr>
          <w:delText>9.35</w:delText>
        </w:r>
        <w:r w:rsidRPr="00DC7952" w:rsidDel="00BB3CA1">
          <w:rPr>
            <w:lang w:eastAsia="ko-KR"/>
          </w:rPr>
          <w:delText xml:space="preserve"> and </w:delText>
        </w:r>
        <w:r w:rsidRPr="00DC7952" w:rsidDel="00BB3CA1">
          <w:rPr>
            <w:rStyle w:val="Artref"/>
            <w:b/>
            <w:color w:val="000000"/>
          </w:rPr>
          <w:delText>11.31</w:delText>
        </w:r>
        <w:r w:rsidRPr="00DC7952" w:rsidDel="00BB3CA1">
          <w:rPr>
            <w:lang w:eastAsia="ko-KR"/>
          </w:rPr>
          <w:delText>, the Bureau examines non</w:delText>
        </w:r>
        <w:r w:rsidRPr="00DC7952" w:rsidDel="00BB3CA1">
          <w:rPr>
            <w:lang w:eastAsia="ko-KR"/>
          </w:rPr>
          <w:noBreakHyphen/>
          <w:delText>GSO FSS systems to ensure their compliance with the single-entry epfd limits given in Tables </w:delText>
        </w:r>
        <w:r w:rsidRPr="00DC7952" w:rsidDel="00BB3CA1">
          <w:rPr>
            <w:b/>
          </w:rPr>
          <w:delText>22</w:delText>
        </w:r>
        <w:r w:rsidRPr="00DC7952" w:rsidDel="00BB3CA1">
          <w:rPr>
            <w:b/>
          </w:rPr>
          <w:noBreakHyphen/>
          <w:delText>1A</w:delText>
        </w:r>
        <w:r w:rsidRPr="00DC7952" w:rsidDel="00BB3CA1">
          <w:rPr>
            <w:lang w:eastAsia="ko-KR"/>
          </w:rPr>
          <w:delText xml:space="preserve">, </w:delText>
        </w:r>
        <w:r w:rsidRPr="00DC7952" w:rsidDel="00BB3CA1">
          <w:rPr>
            <w:b/>
          </w:rPr>
          <w:delText>22</w:delText>
        </w:r>
        <w:r w:rsidRPr="00DC7952" w:rsidDel="00BB3CA1">
          <w:rPr>
            <w:b/>
          </w:rPr>
          <w:noBreakHyphen/>
          <w:delText>1B</w:delText>
        </w:r>
        <w:r w:rsidRPr="00DC7952" w:rsidDel="00BB3CA1">
          <w:rPr>
            <w:lang w:eastAsia="ko-KR"/>
          </w:rPr>
          <w:delText xml:space="preserve">, </w:delText>
        </w:r>
        <w:r w:rsidRPr="00DC7952" w:rsidDel="00BB3CA1">
          <w:rPr>
            <w:b/>
          </w:rPr>
          <w:delText>22</w:delText>
        </w:r>
        <w:r w:rsidRPr="00DC7952" w:rsidDel="00BB3CA1">
          <w:rPr>
            <w:b/>
          </w:rPr>
          <w:noBreakHyphen/>
          <w:delText>1C</w:delText>
        </w:r>
        <w:r w:rsidRPr="00DC7952" w:rsidDel="00BB3CA1">
          <w:rPr>
            <w:lang w:eastAsia="ko-KR"/>
          </w:rPr>
          <w:delText xml:space="preserve">, </w:delText>
        </w:r>
        <w:r w:rsidRPr="00DC7952" w:rsidDel="00BB3CA1">
          <w:rPr>
            <w:b/>
          </w:rPr>
          <w:delText>22</w:delText>
        </w:r>
        <w:r w:rsidRPr="00DC7952" w:rsidDel="00BB3CA1">
          <w:rPr>
            <w:b/>
          </w:rPr>
          <w:noBreakHyphen/>
          <w:delText>1D</w:delText>
        </w:r>
        <w:r w:rsidRPr="00DC7952" w:rsidDel="00BB3CA1">
          <w:rPr>
            <w:lang w:eastAsia="ko-KR"/>
          </w:rPr>
          <w:delText xml:space="preserve">, </w:delText>
        </w:r>
        <w:r w:rsidRPr="00DC7952" w:rsidDel="00BB3CA1">
          <w:rPr>
            <w:b/>
          </w:rPr>
          <w:delText>22</w:delText>
        </w:r>
        <w:r w:rsidRPr="00DC7952" w:rsidDel="00BB3CA1">
          <w:rPr>
            <w:b/>
          </w:rPr>
          <w:noBreakHyphen/>
          <w:delText>1E</w:delText>
        </w:r>
        <w:r w:rsidRPr="00DC7952" w:rsidDel="00BB3CA1">
          <w:rPr>
            <w:lang w:eastAsia="ko-KR"/>
          </w:rPr>
          <w:delText xml:space="preserve">, </w:delText>
        </w:r>
        <w:r w:rsidRPr="00DC7952" w:rsidDel="00BB3CA1">
          <w:rPr>
            <w:b/>
          </w:rPr>
          <w:delText>22</w:delText>
        </w:r>
        <w:r w:rsidRPr="00DC7952" w:rsidDel="00BB3CA1">
          <w:rPr>
            <w:b/>
          </w:rPr>
          <w:noBreakHyphen/>
          <w:delText>2</w:delText>
        </w:r>
        <w:r w:rsidRPr="00DC7952" w:rsidDel="00BB3CA1">
          <w:rPr>
            <w:lang w:eastAsia="ko-KR"/>
          </w:rPr>
          <w:delText xml:space="preserve"> and </w:delText>
        </w:r>
        <w:r w:rsidRPr="00DC7952" w:rsidDel="00BB3CA1">
          <w:rPr>
            <w:b/>
          </w:rPr>
          <w:delText>22</w:delText>
        </w:r>
        <w:r w:rsidRPr="00DC7952" w:rsidDel="00BB3CA1">
          <w:rPr>
            <w:b/>
          </w:rPr>
          <w:noBreakHyphen/>
          <w:delText>3</w:delText>
        </w:r>
        <w:r w:rsidRPr="00DC7952" w:rsidDel="00BB3CA1">
          <w:rPr>
            <w:lang w:eastAsia="ko-KR"/>
          </w:rPr>
          <w:delText>,</w:delText>
        </w:r>
      </w:del>
    </w:p>
    <w:p w14:paraId="6E9B5CE4" w14:textId="77777777" w:rsidR="00E05535" w:rsidRPr="00DC7952" w:rsidRDefault="00E05535" w:rsidP="00E05535">
      <w:pPr>
        <w:pStyle w:val="Call"/>
      </w:pPr>
      <w:r w:rsidRPr="00DC7952">
        <w:t>resolves</w:t>
      </w:r>
    </w:p>
    <w:p w14:paraId="59478053" w14:textId="77777777" w:rsidR="00E05535" w:rsidRPr="00DC7952" w:rsidRDefault="00E05535" w:rsidP="00E05535">
      <w:pPr>
        <w:rPr>
          <w:lang w:eastAsia="ko-KR"/>
        </w:rPr>
      </w:pPr>
      <w:r w:rsidRPr="00DC7952">
        <w:rPr>
          <w:lang w:eastAsia="ko-KR"/>
        </w:rPr>
        <w:t>1</w:t>
      </w:r>
      <w:r w:rsidRPr="00DC7952">
        <w:rPr>
          <w:lang w:eastAsia="ko-KR"/>
        </w:rPr>
        <w:tab/>
        <w:t>that</w:t>
      </w:r>
      <w:del w:id="399" w:author="CEPT" w:date="2019-07-23T18:25:00Z">
        <w:r w:rsidRPr="00DC7952" w:rsidDel="00BB3CA1">
          <w:rPr>
            <w:lang w:eastAsia="ko-KR"/>
          </w:rPr>
          <w:delText xml:space="preserve"> since the Bureau is unable to examine non-GSO FSS systems subject to Nos. </w:delText>
        </w:r>
        <w:r w:rsidRPr="00DC7952" w:rsidDel="00BB3CA1">
          <w:rPr>
            <w:rStyle w:val="Artref"/>
            <w:b/>
            <w:color w:val="000000"/>
          </w:rPr>
          <w:delText>22.5C</w:delText>
        </w:r>
        <w:r w:rsidRPr="00DC7952" w:rsidDel="00BB3CA1">
          <w:rPr>
            <w:lang w:eastAsia="ko-KR"/>
          </w:rPr>
          <w:delText xml:space="preserve">, </w:delText>
        </w:r>
        <w:r w:rsidRPr="00DC7952" w:rsidDel="00BB3CA1">
          <w:rPr>
            <w:rStyle w:val="Artref"/>
            <w:b/>
            <w:color w:val="000000"/>
          </w:rPr>
          <w:delText>22.5D</w:delText>
        </w:r>
        <w:r w:rsidRPr="00DC7952" w:rsidDel="00BB3CA1">
          <w:rPr>
            <w:lang w:eastAsia="ko-KR"/>
          </w:rPr>
          <w:delText xml:space="preserve"> and </w:delText>
        </w:r>
        <w:r w:rsidRPr="00DC7952" w:rsidDel="00BB3CA1">
          <w:rPr>
            <w:rStyle w:val="Artref"/>
            <w:b/>
            <w:color w:val="000000"/>
          </w:rPr>
          <w:delText>22.5F</w:delText>
        </w:r>
        <w:r w:rsidRPr="00DC7952" w:rsidDel="00BB3CA1">
          <w:rPr>
            <w:lang w:eastAsia="ko-KR"/>
          </w:rPr>
          <w:delText xml:space="preserve"> under Nos. </w:delText>
        </w:r>
        <w:r w:rsidRPr="00DC7952" w:rsidDel="00BB3CA1">
          <w:rPr>
            <w:rStyle w:val="Artref"/>
            <w:b/>
            <w:color w:val="000000"/>
          </w:rPr>
          <w:delText>9.35</w:delText>
        </w:r>
        <w:r w:rsidRPr="00DC7952" w:rsidDel="00BB3CA1">
          <w:rPr>
            <w:lang w:eastAsia="ko-KR"/>
          </w:rPr>
          <w:delText xml:space="preserve"> and/or </w:delText>
        </w:r>
        <w:r w:rsidRPr="00DC7952" w:rsidDel="00BB3CA1">
          <w:rPr>
            <w:rStyle w:val="Artref"/>
            <w:b/>
            <w:color w:val="000000"/>
          </w:rPr>
          <w:delText>11.31</w:delText>
        </w:r>
      </w:del>
      <w:ins w:id="400" w:author="CEPT" w:date="2019-07-23T18:25:00Z">
        <w:r w:rsidRPr="00DC7952">
          <w:rPr>
            <w:lang w:eastAsia="ko-KR"/>
          </w:rPr>
          <w:t xml:space="preserve"> when the </w:t>
        </w:r>
        <w:proofErr w:type="spellStart"/>
        <w:r w:rsidRPr="00DC7952">
          <w:rPr>
            <w:lang w:eastAsia="ko-KR"/>
          </w:rPr>
          <w:t>epfd</w:t>
        </w:r>
        <w:proofErr w:type="spellEnd"/>
        <w:r w:rsidRPr="00DC7952">
          <w:rPr>
            <w:lang w:eastAsia="ko-KR"/>
          </w:rPr>
          <w:t xml:space="preserve"> validation software available to the Bureau for </w:t>
        </w:r>
        <w:proofErr w:type="spellStart"/>
        <w:r w:rsidRPr="00DC7952">
          <w:rPr>
            <w:lang w:eastAsia="ko-KR"/>
          </w:rPr>
          <w:t>epfd</w:t>
        </w:r>
        <w:proofErr w:type="spellEnd"/>
        <w:r w:rsidRPr="00DC7952">
          <w:rPr>
            <w:lang w:eastAsia="ko-KR"/>
          </w:rPr>
          <w:t xml:space="preserve"> examinations cannot adequately model a non-geostationary satellite </w:t>
        </w:r>
        <w:r w:rsidRPr="00DC7952">
          <w:rPr>
            <w:lang w:eastAsia="ko-KR"/>
          </w:rPr>
          <w:lastRenderedPageBreak/>
          <w:t>FSS system</w:t>
        </w:r>
      </w:ins>
      <w:r w:rsidRPr="00DC7952">
        <w:rPr>
          <w:lang w:eastAsia="ko-KR"/>
        </w:rPr>
        <w:t xml:space="preserve">, the notifying administration </w:t>
      </w:r>
      <w:ins w:id="401" w:author="CEPT" w:date="2019-07-23T18:26:00Z">
        <w:r w:rsidRPr="00DC7952">
          <w:rPr>
            <w:lang w:eastAsia="ko-KR"/>
          </w:rPr>
          <w:t xml:space="preserve">of the system </w:t>
        </w:r>
      </w:ins>
      <w:r w:rsidRPr="00DC7952">
        <w:rPr>
          <w:lang w:eastAsia="ko-KR"/>
        </w:rPr>
        <w:t xml:space="preserve">shall send to the Bureau a commitment that the </w:t>
      </w:r>
      <w:del w:id="402" w:author="CEPT" w:date="2019-07-23T18:26:00Z">
        <w:r w:rsidRPr="00DC7952" w:rsidDel="00BB3CA1">
          <w:rPr>
            <w:lang w:eastAsia="ko-KR"/>
          </w:rPr>
          <w:delText xml:space="preserve">non-GSO FSS </w:delText>
        </w:r>
      </w:del>
      <w:r w:rsidRPr="00DC7952">
        <w:rPr>
          <w:lang w:eastAsia="ko-KR"/>
        </w:rPr>
        <w:t>system complies with the limits given in Tables </w:t>
      </w:r>
      <w:r w:rsidRPr="00DC7952">
        <w:rPr>
          <w:b/>
        </w:rPr>
        <w:t>22</w:t>
      </w:r>
      <w:r w:rsidRPr="00DC7952">
        <w:rPr>
          <w:b/>
        </w:rPr>
        <w:noBreakHyphen/>
        <w:t>1A</w:t>
      </w:r>
      <w:r w:rsidRPr="00DC7952">
        <w:rPr>
          <w:lang w:eastAsia="ko-KR"/>
        </w:rPr>
        <w:t xml:space="preserve">, </w:t>
      </w:r>
      <w:r w:rsidRPr="00DC7952">
        <w:rPr>
          <w:b/>
        </w:rPr>
        <w:t>22</w:t>
      </w:r>
      <w:r w:rsidRPr="00DC7952">
        <w:rPr>
          <w:b/>
        </w:rPr>
        <w:noBreakHyphen/>
        <w:t>1B</w:t>
      </w:r>
      <w:r w:rsidRPr="00DC7952">
        <w:rPr>
          <w:lang w:eastAsia="ko-KR"/>
        </w:rPr>
        <w:t xml:space="preserve">, </w:t>
      </w:r>
      <w:r w:rsidRPr="00DC7952">
        <w:rPr>
          <w:b/>
        </w:rPr>
        <w:t>22</w:t>
      </w:r>
      <w:r w:rsidRPr="00DC7952">
        <w:rPr>
          <w:b/>
        </w:rPr>
        <w:noBreakHyphen/>
        <w:t>1C</w:t>
      </w:r>
      <w:r w:rsidRPr="00DC7952">
        <w:rPr>
          <w:lang w:eastAsia="ko-KR"/>
        </w:rPr>
        <w:t xml:space="preserve">, </w:t>
      </w:r>
      <w:r w:rsidRPr="00DC7952">
        <w:rPr>
          <w:b/>
        </w:rPr>
        <w:t>22</w:t>
      </w:r>
      <w:r w:rsidRPr="00DC7952">
        <w:rPr>
          <w:b/>
        </w:rPr>
        <w:noBreakHyphen/>
        <w:t>1D</w:t>
      </w:r>
      <w:r w:rsidRPr="00DC7952">
        <w:rPr>
          <w:lang w:eastAsia="ko-KR"/>
        </w:rPr>
        <w:t xml:space="preserve">, </w:t>
      </w:r>
      <w:r w:rsidRPr="00DC7952">
        <w:rPr>
          <w:b/>
        </w:rPr>
        <w:t>22</w:t>
      </w:r>
      <w:r w:rsidRPr="00DC7952">
        <w:rPr>
          <w:b/>
        </w:rPr>
        <w:noBreakHyphen/>
        <w:t>1E</w:t>
      </w:r>
      <w:r w:rsidRPr="00DC7952">
        <w:rPr>
          <w:lang w:eastAsia="ko-KR"/>
        </w:rPr>
        <w:t xml:space="preserve">, </w:t>
      </w:r>
      <w:r w:rsidRPr="00DC7952">
        <w:rPr>
          <w:b/>
        </w:rPr>
        <w:t>22</w:t>
      </w:r>
      <w:r w:rsidRPr="00DC7952">
        <w:rPr>
          <w:b/>
        </w:rPr>
        <w:noBreakHyphen/>
        <w:t>2</w:t>
      </w:r>
      <w:r w:rsidRPr="00DC7952">
        <w:rPr>
          <w:lang w:eastAsia="ko-KR"/>
        </w:rPr>
        <w:t xml:space="preserve"> and </w:t>
      </w:r>
      <w:r w:rsidRPr="00DC7952">
        <w:rPr>
          <w:b/>
        </w:rPr>
        <w:t>22</w:t>
      </w:r>
      <w:r w:rsidRPr="00DC7952">
        <w:rPr>
          <w:b/>
        </w:rPr>
        <w:noBreakHyphen/>
        <w:t>3</w:t>
      </w:r>
      <w:r w:rsidRPr="00DC7952">
        <w:rPr>
          <w:lang w:eastAsia="ko-KR"/>
        </w:rPr>
        <w:t xml:space="preserve"> </w:t>
      </w:r>
      <w:ins w:id="403" w:author="CEPT" w:date="2019-07-23T18:26:00Z">
        <w:r w:rsidRPr="00DC7952">
          <w:rPr>
            <w:lang w:eastAsia="ko-KR"/>
          </w:rPr>
          <w:t xml:space="preserve">as well as </w:t>
        </w:r>
        <w:r w:rsidRPr="00DC7952">
          <w:rPr>
            <w:rFonts w:eastAsia="SimSun"/>
            <w:szCs w:val="24"/>
          </w:rPr>
          <w:t xml:space="preserve">detailed technical description including the results of </w:t>
        </w:r>
        <w:proofErr w:type="spellStart"/>
        <w:r w:rsidRPr="00DC7952">
          <w:rPr>
            <w:rFonts w:eastAsia="SimSun"/>
            <w:szCs w:val="24"/>
          </w:rPr>
          <w:t>epfd</w:t>
        </w:r>
        <w:proofErr w:type="spellEnd"/>
        <w:r w:rsidRPr="00DC7952">
          <w:rPr>
            <w:rFonts w:eastAsia="SimSun"/>
            <w:szCs w:val="24"/>
          </w:rPr>
          <w:t xml:space="preserve"> calculation using existing </w:t>
        </w:r>
        <w:proofErr w:type="spellStart"/>
        <w:r w:rsidRPr="00DC7952">
          <w:rPr>
            <w:rFonts w:eastAsia="SimSun"/>
            <w:szCs w:val="24"/>
          </w:rPr>
          <w:t>epfd</w:t>
        </w:r>
        <w:proofErr w:type="spellEnd"/>
        <w:r w:rsidRPr="00DC7952">
          <w:rPr>
            <w:rFonts w:eastAsia="SimSun"/>
            <w:szCs w:val="24"/>
          </w:rPr>
          <w:t xml:space="preserve"> validation software, the results of </w:t>
        </w:r>
        <w:proofErr w:type="spellStart"/>
        <w:r w:rsidRPr="00DC7952">
          <w:rPr>
            <w:rFonts w:eastAsia="SimSun"/>
            <w:szCs w:val="24"/>
          </w:rPr>
          <w:t>epfd</w:t>
        </w:r>
        <w:proofErr w:type="spellEnd"/>
        <w:r w:rsidRPr="00DC7952">
          <w:rPr>
            <w:rFonts w:eastAsia="SimSun"/>
            <w:szCs w:val="24"/>
          </w:rPr>
          <w:t xml:space="preserve"> calculation using simulation software with adequate modelling of the </w:t>
        </w:r>
        <w:r w:rsidRPr="00DC7952">
          <w:rPr>
            <w:lang w:eastAsia="ko-KR"/>
          </w:rPr>
          <w:t xml:space="preserve">non-geostationary satellite FSS system and identification of particular areas of the latest version of </w:t>
        </w:r>
        <w:r w:rsidRPr="00DC7952">
          <w:rPr>
            <w:rFonts w:eastAsia="SimSun"/>
            <w:szCs w:val="24"/>
          </w:rPr>
          <w:t>Recommendation ITU-R S.1503 that need to be reviewed and possibly revised</w:t>
        </w:r>
      </w:ins>
      <w:del w:id="404" w:author="CEPT" w:date="2019-07-23T18:26:00Z">
        <w:r w:rsidRPr="00DC7952" w:rsidDel="00BB3CA1">
          <w:rPr>
            <w:lang w:eastAsia="ko-KR"/>
          </w:rPr>
          <w:delText>in addition to the information submitted under Nos. </w:delText>
        </w:r>
        <w:r w:rsidRPr="00DC7952" w:rsidDel="00BB3CA1">
          <w:rPr>
            <w:rStyle w:val="Artref"/>
            <w:b/>
            <w:color w:val="000000"/>
          </w:rPr>
          <w:delText>9.30</w:delText>
        </w:r>
        <w:r w:rsidRPr="00DC7952" w:rsidDel="00BB3CA1">
          <w:rPr>
            <w:lang w:eastAsia="ko-KR"/>
          </w:rPr>
          <w:delText xml:space="preserve"> and </w:delText>
        </w:r>
        <w:r w:rsidRPr="00DC7952" w:rsidDel="00BB3CA1">
          <w:rPr>
            <w:rStyle w:val="Artref"/>
            <w:b/>
            <w:color w:val="000000"/>
          </w:rPr>
          <w:delText>11.15</w:delText>
        </w:r>
      </w:del>
      <w:r w:rsidRPr="00DC7952">
        <w:rPr>
          <w:lang w:eastAsia="ko-KR"/>
        </w:rPr>
        <w:t>;</w:t>
      </w:r>
    </w:p>
    <w:p w14:paraId="2712E6C4" w14:textId="77777777" w:rsidR="00E05535" w:rsidRPr="00DC7952" w:rsidRDefault="00E05535" w:rsidP="00E05535">
      <w:pPr>
        <w:rPr>
          <w:lang w:eastAsia="ko-KR"/>
        </w:rPr>
      </w:pPr>
      <w:r w:rsidRPr="00DC7952">
        <w:rPr>
          <w:lang w:eastAsia="ko-KR"/>
        </w:rPr>
        <w:t>2</w:t>
      </w:r>
      <w:r w:rsidRPr="00DC7952">
        <w:rPr>
          <w:lang w:eastAsia="ko-KR"/>
        </w:rPr>
        <w:tab/>
        <w:t xml:space="preserve">that the Bureau shall issue </w:t>
      </w:r>
      <w:del w:id="405" w:author="CEPT" w:date="2019-07-23T18:26:00Z">
        <w:r w:rsidRPr="00DC7952" w:rsidDel="00BB3CA1">
          <w:rPr>
            <w:lang w:eastAsia="ko-KR"/>
          </w:rPr>
          <w:delText xml:space="preserve">either </w:delText>
        </w:r>
      </w:del>
      <w:r w:rsidRPr="00DC7952">
        <w:rPr>
          <w:lang w:eastAsia="ko-KR"/>
        </w:rPr>
        <w:t>a qualified favourable finding under No. </w:t>
      </w:r>
      <w:r w:rsidRPr="00DC7952">
        <w:rPr>
          <w:rStyle w:val="Artref"/>
          <w:b/>
          <w:color w:val="000000"/>
        </w:rPr>
        <w:t>9.35</w:t>
      </w:r>
      <w:r w:rsidRPr="00DC7952">
        <w:rPr>
          <w:lang w:eastAsia="ko-KR"/>
        </w:rPr>
        <w:t xml:space="preserve"> </w:t>
      </w:r>
      <w:del w:id="406" w:author="CEPT" w:date="2019-07-23T18:27:00Z">
        <w:r w:rsidRPr="00DC7952" w:rsidDel="00BB3CA1">
          <w:rPr>
            <w:lang w:eastAsia="ko-KR"/>
          </w:rPr>
          <w:delText>or a favourable finding with a date of review under No. </w:delText>
        </w:r>
        <w:r w:rsidRPr="00DC7952" w:rsidDel="00BB3CA1">
          <w:rPr>
            <w:rStyle w:val="Artref"/>
            <w:b/>
            <w:color w:val="000000"/>
          </w:rPr>
          <w:delText>11.31</w:delText>
        </w:r>
        <w:r w:rsidRPr="00DC7952" w:rsidDel="00BB3CA1">
          <w:rPr>
            <w:lang w:eastAsia="ko-KR"/>
          </w:rPr>
          <w:delText xml:space="preserve"> </w:delText>
        </w:r>
      </w:del>
      <w:r w:rsidRPr="00DC7952">
        <w:rPr>
          <w:lang w:eastAsia="ko-KR"/>
        </w:rPr>
        <w:t>with respect to the limits contained in Tables </w:t>
      </w:r>
      <w:r w:rsidRPr="00DC7952">
        <w:rPr>
          <w:b/>
        </w:rPr>
        <w:t>22</w:t>
      </w:r>
      <w:r w:rsidRPr="00DC7952">
        <w:rPr>
          <w:b/>
        </w:rPr>
        <w:noBreakHyphen/>
        <w:t>1A</w:t>
      </w:r>
      <w:r w:rsidRPr="00DC7952">
        <w:rPr>
          <w:lang w:eastAsia="ko-KR"/>
        </w:rPr>
        <w:t xml:space="preserve">, </w:t>
      </w:r>
      <w:r w:rsidRPr="00DC7952">
        <w:rPr>
          <w:b/>
        </w:rPr>
        <w:t>22</w:t>
      </w:r>
      <w:r w:rsidRPr="00DC7952">
        <w:rPr>
          <w:b/>
        </w:rPr>
        <w:noBreakHyphen/>
        <w:t>1B</w:t>
      </w:r>
      <w:r w:rsidRPr="00DC7952">
        <w:rPr>
          <w:lang w:eastAsia="ko-KR"/>
        </w:rPr>
        <w:t xml:space="preserve">, </w:t>
      </w:r>
      <w:r w:rsidRPr="00DC7952">
        <w:rPr>
          <w:b/>
        </w:rPr>
        <w:t>22</w:t>
      </w:r>
      <w:r w:rsidRPr="00DC7952">
        <w:rPr>
          <w:b/>
        </w:rPr>
        <w:noBreakHyphen/>
        <w:t>1C</w:t>
      </w:r>
      <w:r w:rsidRPr="00DC7952">
        <w:rPr>
          <w:lang w:eastAsia="ko-KR"/>
        </w:rPr>
        <w:t xml:space="preserve">, </w:t>
      </w:r>
      <w:r w:rsidRPr="00DC7952">
        <w:rPr>
          <w:b/>
        </w:rPr>
        <w:t>22</w:t>
      </w:r>
      <w:r w:rsidRPr="00DC7952">
        <w:rPr>
          <w:b/>
        </w:rPr>
        <w:noBreakHyphen/>
        <w:t>1D</w:t>
      </w:r>
      <w:r w:rsidRPr="00DC7952">
        <w:rPr>
          <w:lang w:eastAsia="ko-KR"/>
        </w:rPr>
        <w:t xml:space="preserve">, </w:t>
      </w:r>
      <w:r w:rsidRPr="00DC7952">
        <w:rPr>
          <w:b/>
        </w:rPr>
        <w:t>22</w:t>
      </w:r>
      <w:r w:rsidRPr="00DC7952">
        <w:rPr>
          <w:b/>
        </w:rPr>
        <w:noBreakHyphen/>
        <w:t>1E</w:t>
      </w:r>
      <w:r w:rsidRPr="00DC7952">
        <w:rPr>
          <w:lang w:eastAsia="ko-KR"/>
        </w:rPr>
        <w:t>,</w:t>
      </w:r>
      <w:r w:rsidRPr="00DC7952">
        <w:t xml:space="preserve"> </w:t>
      </w:r>
      <w:r w:rsidRPr="00DC7952">
        <w:rPr>
          <w:b/>
        </w:rPr>
        <w:t>22</w:t>
      </w:r>
      <w:r w:rsidRPr="00DC7952">
        <w:rPr>
          <w:b/>
        </w:rPr>
        <w:noBreakHyphen/>
        <w:t>2</w:t>
      </w:r>
      <w:r w:rsidRPr="00DC7952">
        <w:rPr>
          <w:lang w:eastAsia="ko-KR"/>
        </w:rPr>
        <w:t xml:space="preserve"> and </w:t>
      </w:r>
      <w:r w:rsidRPr="00DC7952">
        <w:rPr>
          <w:b/>
        </w:rPr>
        <w:t>22</w:t>
      </w:r>
      <w:r w:rsidRPr="00DC7952">
        <w:rPr>
          <w:b/>
        </w:rPr>
        <w:noBreakHyphen/>
        <w:t>3</w:t>
      </w:r>
      <w:r w:rsidRPr="00DC7952">
        <w:rPr>
          <w:lang w:eastAsia="ko-KR"/>
        </w:rPr>
        <w:t xml:space="preserve">, if </w:t>
      </w:r>
      <w:r w:rsidRPr="00DC7952">
        <w:rPr>
          <w:i/>
          <w:iCs/>
          <w:lang w:eastAsia="ko-KR"/>
        </w:rPr>
        <w:t>resolves </w:t>
      </w:r>
      <w:r w:rsidRPr="00DC7952">
        <w:rPr>
          <w:lang w:eastAsia="ko-KR"/>
        </w:rPr>
        <w:t>1 is satisfied, otherwise the non-GSO FSS system will receive a definitive unfavourable finding;</w:t>
      </w:r>
    </w:p>
    <w:p w14:paraId="1B2BB549" w14:textId="77777777" w:rsidR="00E05535" w:rsidRPr="00DC7952" w:rsidDel="00BB3CA1" w:rsidRDefault="00E05535" w:rsidP="00E05535">
      <w:pPr>
        <w:rPr>
          <w:del w:id="407" w:author="CEPT" w:date="2019-07-23T18:27:00Z"/>
        </w:rPr>
      </w:pPr>
      <w:del w:id="408" w:author="CEPT" w:date="2019-07-23T18:27:00Z">
        <w:r w:rsidRPr="00DC7952" w:rsidDel="00BB3CA1">
          <w:rPr>
            <w:lang w:eastAsia="ko-KR"/>
          </w:rPr>
          <w:delText>3</w:delText>
        </w:r>
        <w:r w:rsidRPr="00DC7952" w:rsidDel="00BB3CA1">
          <w:rPr>
            <w:lang w:eastAsia="ko-KR"/>
          </w:rPr>
          <w:tab/>
        </w:r>
        <w:r w:rsidRPr="00DC7952" w:rsidDel="00BB3CA1">
          <w:delText xml:space="preserve">that if an administration believes that a non-GSO FSS system, for which the commitment referred to in </w:delText>
        </w:r>
        <w:r w:rsidRPr="00DC7952" w:rsidDel="00BB3CA1">
          <w:rPr>
            <w:i/>
          </w:rPr>
          <w:delText>resolves </w:delText>
        </w:r>
        <w:r w:rsidRPr="00DC7952" w:rsidDel="00BB3CA1">
          <w:delText xml:space="preserve">1 was sent, has the potential to exceed the limits given in </w:delText>
        </w:r>
        <w:r w:rsidRPr="00DC7952" w:rsidDel="00BB3CA1">
          <w:rPr>
            <w:lang w:eastAsia="ko-KR"/>
          </w:rPr>
          <w:delText>Tables </w:delText>
        </w:r>
        <w:r w:rsidRPr="00DC7952" w:rsidDel="00BB3CA1">
          <w:rPr>
            <w:b/>
          </w:rPr>
          <w:delText>22</w:delText>
        </w:r>
        <w:r w:rsidRPr="00DC7952" w:rsidDel="00BB3CA1">
          <w:rPr>
            <w:b/>
          </w:rPr>
          <w:noBreakHyphen/>
          <w:delText>1A</w:delText>
        </w:r>
        <w:r w:rsidRPr="00DC7952" w:rsidDel="00BB3CA1">
          <w:rPr>
            <w:lang w:eastAsia="ko-KR"/>
          </w:rPr>
          <w:delText xml:space="preserve">, </w:delText>
        </w:r>
        <w:r w:rsidRPr="00DC7952" w:rsidDel="00BB3CA1">
          <w:rPr>
            <w:b/>
          </w:rPr>
          <w:delText>22</w:delText>
        </w:r>
        <w:r w:rsidRPr="00DC7952" w:rsidDel="00BB3CA1">
          <w:rPr>
            <w:b/>
          </w:rPr>
          <w:noBreakHyphen/>
          <w:delText>1B</w:delText>
        </w:r>
        <w:r w:rsidRPr="00DC7952" w:rsidDel="00BB3CA1">
          <w:rPr>
            <w:lang w:eastAsia="ko-KR"/>
          </w:rPr>
          <w:delText xml:space="preserve">, </w:delText>
        </w:r>
        <w:r w:rsidRPr="00DC7952" w:rsidDel="00BB3CA1">
          <w:rPr>
            <w:b/>
          </w:rPr>
          <w:delText>22</w:delText>
        </w:r>
        <w:r w:rsidRPr="00DC7952" w:rsidDel="00BB3CA1">
          <w:rPr>
            <w:b/>
          </w:rPr>
          <w:noBreakHyphen/>
          <w:delText>1C</w:delText>
        </w:r>
        <w:r w:rsidRPr="00DC7952" w:rsidDel="00BB3CA1">
          <w:rPr>
            <w:lang w:eastAsia="ko-KR"/>
          </w:rPr>
          <w:delText xml:space="preserve">, </w:delText>
        </w:r>
        <w:r w:rsidRPr="00DC7952" w:rsidDel="00BB3CA1">
          <w:rPr>
            <w:b/>
          </w:rPr>
          <w:delText>22</w:delText>
        </w:r>
        <w:r w:rsidRPr="00DC7952" w:rsidDel="00BB3CA1">
          <w:rPr>
            <w:b/>
          </w:rPr>
          <w:noBreakHyphen/>
          <w:delText>1D</w:delText>
        </w:r>
        <w:r w:rsidRPr="00DC7952" w:rsidDel="00BB3CA1">
          <w:rPr>
            <w:lang w:eastAsia="ko-KR"/>
          </w:rPr>
          <w:delText xml:space="preserve">, </w:delText>
        </w:r>
        <w:r w:rsidRPr="00DC7952" w:rsidDel="00BB3CA1">
          <w:rPr>
            <w:b/>
          </w:rPr>
          <w:delText>22</w:delText>
        </w:r>
        <w:r w:rsidRPr="00DC7952" w:rsidDel="00BB3CA1">
          <w:rPr>
            <w:b/>
          </w:rPr>
          <w:noBreakHyphen/>
          <w:delText>1E</w:delText>
        </w:r>
        <w:r w:rsidRPr="00DC7952" w:rsidDel="00BB3CA1">
          <w:rPr>
            <w:lang w:eastAsia="ko-KR"/>
          </w:rPr>
          <w:delText xml:space="preserve">, </w:delText>
        </w:r>
        <w:r w:rsidRPr="00DC7952" w:rsidDel="00BB3CA1">
          <w:rPr>
            <w:b/>
          </w:rPr>
          <w:delText>22</w:delText>
        </w:r>
        <w:r w:rsidRPr="00DC7952" w:rsidDel="00BB3CA1">
          <w:rPr>
            <w:b/>
          </w:rPr>
          <w:noBreakHyphen/>
          <w:delText>2</w:delText>
        </w:r>
        <w:r w:rsidRPr="00DC7952" w:rsidDel="00BB3CA1">
          <w:rPr>
            <w:b/>
            <w:lang w:eastAsia="ko-KR"/>
          </w:rPr>
          <w:delText xml:space="preserve"> </w:delText>
        </w:r>
        <w:r w:rsidRPr="00DC7952" w:rsidDel="00BB3CA1">
          <w:rPr>
            <w:lang w:eastAsia="ko-KR"/>
          </w:rPr>
          <w:delText>and </w:delText>
        </w:r>
        <w:r w:rsidRPr="00DC7952" w:rsidDel="00BB3CA1">
          <w:rPr>
            <w:b/>
          </w:rPr>
          <w:delText>22</w:delText>
        </w:r>
        <w:r w:rsidRPr="00DC7952" w:rsidDel="00BB3CA1">
          <w:rPr>
            <w:b/>
          </w:rPr>
          <w:noBreakHyphen/>
          <w:delText>3</w:delText>
        </w:r>
        <w:r w:rsidRPr="00DC7952" w:rsidDel="00BB3CA1">
          <w:delText>, it may request from the notifying administration additional information with regard to the compliance with the limits mentioned above. Both administrations shall cooperate to resolve any difficulties, with the assistance of the Bureau, if so requested by either of the parties, and may exchange any additional relevant information that may be available;</w:delText>
        </w:r>
      </w:del>
    </w:p>
    <w:p w14:paraId="76D68151" w14:textId="77777777" w:rsidR="00E05535" w:rsidRPr="00DC7952" w:rsidRDefault="00E05535" w:rsidP="00E05535">
      <w:pPr>
        <w:rPr>
          <w:lang w:eastAsia="ko-KR"/>
        </w:rPr>
      </w:pPr>
      <w:del w:id="409" w:author="CEPT" w:date="2019-07-23T18:27:00Z">
        <w:r w:rsidRPr="00DC7952" w:rsidDel="00BB3CA1">
          <w:rPr>
            <w:lang w:eastAsia="ko-KR"/>
          </w:rPr>
          <w:delText>4</w:delText>
        </w:r>
      </w:del>
      <w:ins w:id="410" w:author="CEPT" w:date="2019-07-23T18:27:00Z">
        <w:r w:rsidRPr="00DC7952">
          <w:rPr>
            <w:lang w:eastAsia="ko-KR"/>
          </w:rPr>
          <w:t>3</w:t>
        </w:r>
      </w:ins>
      <w:r w:rsidRPr="00DC7952">
        <w:rPr>
          <w:lang w:eastAsia="ko-KR"/>
        </w:rPr>
        <w:tab/>
        <w:t>that the Bureau shall determine coordination requirements between GSO FSS earth stations and non-GSO FSS systems under Nos. </w:t>
      </w:r>
      <w:r w:rsidRPr="00DC7952">
        <w:rPr>
          <w:rStyle w:val="Artref"/>
          <w:b/>
          <w:color w:val="000000"/>
        </w:rPr>
        <w:t>9.7A</w:t>
      </w:r>
      <w:r w:rsidRPr="00DC7952">
        <w:rPr>
          <w:lang w:eastAsia="ko-KR"/>
        </w:rPr>
        <w:t xml:space="preserve"> and </w:t>
      </w:r>
      <w:r w:rsidRPr="00DC7952">
        <w:rPr>
          <w:rStyle w:val="Artref"/>
          <w:b/>
          <w:color w:val="000000"/>
        </w:rPr>
        <w:t>9.7B</w:t>
      </w:r>
      <w:r w:rsidRPr="00DC7952">
        <w:rPr>
          <w:lang w:eastAsia="ko-KR"/>
        </w:rPr>
        <w:t xml:space="preserve"> based on bandwidth overlap, and GSO FSS earth station antenna maximum isotropic gain, </w:t>
      </w:r>
      <w:r w:rsidRPr="00DC7952">
        <w:rPr>
          <w:i/>
          <w:iCs/>
          <w:lang w:eastAsia="ko-KR"/>
        </w:rPr>
        <w:t>G</w:t>
      </w:r>
      <w:r w:rsidRPr="00DC7952">
        <w:rPr>
          <w:lang w:eastAsia="ko-KR"/>
        </w:rPr>
        <w:t>/</w:t>
      </w:r>
      <w:r w:rsidRPr="00DC7952">
        <w:rPr>
          <w:i/>
          <w:iCs/>
          <w:lang w:eastAsia="ko-KR"/>
        </w:rPr>
        <w:t>T</w:t>
      </w:r>
      <w:r w:rsidRPr="00DC7952">
        <w:rPr>
          <w:lang w:eastAsia="ko-KR"/>
        </w:rPr>
        <w:t xml:space="preserve"> and emission bandwidth;</w:t>
      </w:r>
    </w:p>
    <w:p w14:paraId="1E2BEB6D" w14:textId="77777777" w:rsidR="00E05535" w:rsidRPr="00DC7952" w:rsidRDefault="00E05535" w:rsidP="00E05535">
      <w:pPr>
        <w:rPr>
          <w:lang w:eastAsia="ko-KR"/>
        </w:rPr>
      </w:pPr>
      <w:del w:id="411" w:author="CEPT" w:date="2019-07-23T18:27:00Z">
        <w:r w:rsidRPr="00DC7952" w:rsidDel="00BB3CA1">
          <w:rPr>
            <w:lang w:eastAsia="ko-KR"/>
          </w:rPr>
          <w:delText>5</w:delText>
        </w:r>
      </w:del>
      <w:ins w:id="412" w:author="CEPT" w:date="2019-07-23T18:27:00Z">
        <w:r w:rsidRPr="00DC7952">
          <w:rPr>
            <w:lang w:eastAsia="ko-KR"/>
          </w:rPr>
          <w:t>4</w:t>
        </w:r>
      </w:ins>
      <w:r w:rsidRPr="00DC7952">
        <w:rPr>
          <w:lang w:eastAsia="ko-KR"/>
        </w:rPr>
        <w:tab/>
        <w:t xml:space="preserve">that </w:t>
      </w:r>
      <w:ins w:id="413" w:author="CEPT" w:date="2019-07-23T18:27:00Z">
        <w:r w:rsidRPr="00DC7952">
          <w:rPr>
            <w:lang w:eastAsia="ko-KR"/>
          </w:rPr>
          <w:t xml:space="preserve">the Bureau shall review the qualified favourable finding established under </w:t>
        </w:r>
        <w:r w:rsidRPr="00DC7952">
          <w:rPr>
            <w:i/>
            <w:iCs/>
            <w:lang w:eastAsia="ko-KR"/>
          </w:rPr>
          <w:t>resolves </w:t>
        </w:r>
        <w:r w:rsidRPr="00DC7952">
          <w:rPr>
            <w:lang w:eastAsia="ko-KR"/>
          </w:rPr>
          <w:t xml:space="preserve">2 and the coordination requirement established under </w:t>
        </w:r>
        <w:r w:rsidRPr="00DC7952">
          <w:rPr>
            <w:i/>
            <w:iCs/>
            <w:lang w:eastAsia="ko-KR"/>
          </w:rPr>
          <w:t>resolves </w:t>
        </w:r>
        <w:r w:rsidRPr="00DC7952">
          <w:rPr>
            <w:lang w:eastAsia="ko-KR"/>
          </w:rPr>
          <w:t xml:space="preserve">3 once the </w:t>
        </w:r>
        <w:proofErr w:type="spellStart"/>
        <w:r w:rsidRPr="00DC7952">
          <w:rPr>
            <w:lang w:eastAsia="ko-KR"/>
          </w:rPr>
          <w:t>epfd</w:t>
        </w:r>
        <w:proofErr w:type="spellEnd"/>
        <w:r w:rsidRPr="00DC7952">
          <w:rPr>
            <w:lang w:eastAsia="ko-KR"/>
          </w:rPr>
          <w:t xml:space="preserve"> validation software adequately modelling the non-geostationary satellite FSS systems is available to the Bureau.</w:t>
        </w:r>
      </w:ins>
      <w:del w:id="414" w:author="CEPT" w:date="2019-07-23T18:27:00Z">
        <w:r w:rsidRPr="00DC7952" w:rsidDel="00BB3CA1">
          <w:rPr>
            <w:lang w:eastAsia="ko-KR"/>
          </w:rPr>
          <w:delText>this Resolution shall no longer be applied after the Bureau has communicated to all administrations via a Circular Letter that the epfd validation software is available and the Bureau is able to verify compliance with the limits in Tables </w:delText>
        </w:r>
        <w:r w:rsidRPr="00DC7952" w:rsidDel="00BB3CA1">
          <w:rPr>
            <w:b/>
          </w:rPr>
          <w:delText>22</w:delText>
        </w:r>
        <w:r w:rsidRPr="00DC7952" w:rsidDel="00BB3CA1">
          <w:rPr>
            <w:b/>
          </w:rPr>
          <w:noBreakHyphen/>
          <w:delText>1A</w:delText>
        </w:r>
        <w:r w:rsidRPr="00DC7952" w:rsidDel="00BB3CA1">
          <w:rPr>
            <w:lang w:eastAsia="ko-KR"/>
          </w:rPr>
          <w:delText xml:space="preserve">, </w:delText>
        </w:r>
        <w:r w:rsidRPr="00DC7952" w:rsidDel="00BB3CA1">
          <w:rPr>
            <w:b/>
          </w:rPr>
          <w:delText>22</w:delText>
        </w:r>
        <w:r w:rsidRPr="00DC7952" w:rsidDel="00BB3CA1">
          <w:rPr>
            <w:b/>
          </w:rPr>
          <w:noBreakHyphen/>
          <w:delText>1B</w:delText>
        </w:r>
        <w:r w:rsidRPr="00DC7952" w:rsidDel="00BB3CA1">
          <w:rPr>
            <w:lang w:eastAsia="ko-KR"/>
          </w:rPr>
          <w:delText xml:space="preserve">, </w:delText>
        </w:r>
        <w:r w:rsidRPr="00DC7952" w:rsidDel="00BB3CA1">
          <w:rPr>
            <w:b/>
          </w:rPr>
          <w:delText>22</w:delText>
        </w:r>
        <w:r w:rsidRPr="00DC7952" w:rsidDel="00BB3CA1">
          <w:rPr>
            <w:b/>
          </w:rPr>
          <w:noBreakHyphen/>
          <w:delText>1C</w:delText>
        </w:r>
        <w:r w:rsidRPr="00DC7952" w:rsidDel="00BB3CA1">
          <w:rPr>
            <w:lang w:eastAsia="ko-KR"/>
          </w:rPr>
          <w:delText xml:space="preserve">, </w:delText>
        </w:r>
        <w:r w:rsidRPr="00DC7952" w:rsidDel="00BB3CA1">
          <w:rPr>
            <w:b/>
          </w:rPr>
          <w:delText>22</w:delText>
        </w:r>
        <w:r w:rsidRPr="00DC7952" w:rsidDel="00BB3CA1">
          <w:rPr>
            <w:b/>
          </w:rPr>
          <w:noBreakHyphen/>
          <w:delText>1D</w:delText>
        </w:r>
        <w:r w:rsidRPr="00DC7952" w:rsidDel="00BB3CA1">
          <w:rPr>
            <w:lang w:eastAsia="ko-KR"/>
          </w:rPr>
          <w:delText xml:space="preserve">, </w:delText>
        </w:r>
        <w:r w:rsidRPr="00DC7952" w:rsidDel="00BB3CA1">
          <w:rPr>
            <w:b/>
          </w:rPr>
          <w:delText>22</w:delText>
        </w:r>
        <w:r w:rsidRPr="00DC7952" w:rsidDel="00BB3CA1">
          <w:rPr>
            <w:b/>
          </w:rPr>
          <w:noBreakHyphen/>
          <w:delText>1E</w:delText>
        </w:r>
        <w:r w:rsidRPr="00DC7952" w:rsidDel="00BB3CA1">
          <w:rPr>
            <w:lang w:eastAsia="ko-KR"/>
          </w:rPr>
          <w:delText xml:space="preserve">, </w:delText>
        </w:r>
        <w:r w:rsidRPr="00DC7952" w:rsidDel="00BB3CA1">
          <w:rPr>
            <w:b/>
          </w:rPr>
          <w:delText>22</w:delText>
        </w:r>
        <w:r w:rsidRPr="00DC7952" w:rsidDel="00BB3CA1">
          <w:rPr>
            <w:b/>
          </w:rPr>
          <w:noBreakHyphen/>
          <w:delText>2</w:delText>
        </w:r>
        <w:r w:rsidRPr="00DC7952" w:rsidDel="00BB3CA1">
          <w:rPr>
            <w:lang w:eastAsia="ko-KR"/>
          </w:rPr>
          <w:delText xml:space="preserve"> and </w:delText>
        </w:r>
        <w:r w:rsidRPr="00DC7952" w:rsidDel="00BB3CA1">
          <w:rPr>
            <w:b/>
          </w:rPr>
          <w:delText>22</w:delText>
        </w:r>
        <w:r w:rsidRPr="00DC7952" w:rsidDel="00BB3CA1">
          <w:rPr>
            <w:b/>
          </w:rPr>
          <w:noBreakHyphen/>
          <w:delText>3</w:delText>
        </w:r>
        <w:r w:rsidRPr="00DC7952" w:rsidDel="00BB3CA1">
          <w:rPr>
            <w:lang w:eastAsia="ko-KR"/>
          </w:rPr>
          <w:delText xml:space="preserve"> and to determine the coordination requirements under Nos. </w:delText>
        </w:r>
        <w:r w:rsidRPr="00DC7952" w:rsidDel="00BB3CA1">
          <w:rPr>
            <w:rStyle w:val="Artref"/>
            <w:b/>
            <w:color w:val="000000"/>
          </w:rPr>
          <w:delText xml:space="preserve">9.7A </w:delText>
        </w:r>
        <w:r w:rsidRPr="00DC7952" w:rsidDel="00BB3CA1">
          <w:rPr>
            <w:lang w:eastAsia="ko-KR"/>
          </w:rPr>
          <w:delText>and </w:delText>
        </w:r>
        <w:r w:rsidRPr="00DC7952" w:rsidDel="00BB3CA1">
          <w:rPr>
            <w:rStyle w:val="Artref"/>
            <w:b/>
            <w:color w:val="000000"/>
          </w:rPr>
          <w:delText>9.7B</w:delText>
        </w:r>
      </w:del>
      <w:r w:rsidRPr="00DC7952">
        <w:rPr>
          <w:lang w:eastAsia="ko-KR"/>
        </w:rPr>
        <w:t>,</w:t>
      </w:r>
    </w:p>
    <w:p w14:paraId="15F376C3" w14:textId="77777777" w:rsidR="00E05535" w:rsidRPr="00DC7952" w:rsidDel="00BB3CA1" w:rsidRDefault="00E05535" w:rsidP="00E05535">
      <w:pPr>
        <w:pStyle w:val="Call"/>
        <w:rPr>
          <w:del w:id="415" w:author="CEPT" w:date="2019-07-23T18:27:00Z"/>
        </w:rPr>
      </w:pPr>
      <w:del w:id="416" w:author="CEPT" w:date="2019-07-23T18:27:00Z">
        <w:r w:rsidRPr="00DC7952" w:rsidDel="00BB3CA1">
          <w:rPr>
            <w:i w:val="0"/>
          </w:rPr>
          <w:delText>further resolves</w:delText>
        </w:r>
      </w:del>
    </w:p>
    <w:p w14:paraId="381FD93A" w14:textId="77777777" w:rsidR="00E05535" w:rsidRPr="00DC7952" w:rsidDel="00BB3CA1" w:rsidRDefault="00E05535" w:rsidP="00E05535">
      <w:pPr>
        <w:rPr>
          <w:del w:id="417" w:author="CEPT" w:date="2019-07-23T18:27:00Z"/>
          <w:lang w:eastAsia="ko-KR"/>
        </w:rPr>
      </w:pPr>
      <w:del w:id="418" w:author="CEPT" w:date="2019-07-23T18:27:00Z">
        <w:r w:rsidRPr="00DC7952" w:rsidDel="00BB3CA1">
          <w:rPr>
            <w:lang w:eastAsia="ko-KR"/>
          </w:rPr>
          <w:delText xml:space="preserve">that those provisions of the Radio Regulations that have been amended by this Conference and that are referred to in </w:delText>
        </w:r>
        <w:r w:rsidRPr="00DC7952" w:rsidDel="00BB3CA1">
          <w:rPr>
            <w:i/>
            <w:iCs/>
            <w:lang w:eastAsia="ko-KR"/>
          </w:rPr>
          <w:delText>resolves </w:delText>
        </w:r>
        <w:r w:rsidRPr="00DC7952" w:rsidDel="00BB3CA1">
          <w:rPr>
            <w:lang w:eastAsia="ko-KR"/>
          </w:rPr>
          <w:delText>5 shall provisionally apply as from 5 July 2003,</w:delText>
        </w:r>
      </w:del>
    </w:p>
    <w:p w14:paraId="38DD5D5D" w14:textId="77777777" w:rsidR="00E05535" w:rsidRPr="00DC7952" w:rsidDel="00BB3CA1" w:rsidRDefault="00E05535" w:rsidP="00E05535">
      <w:pPr>
        <w:pStyle w:val="Call"/>
        <w:rPr>
          <w:del w:id="419" w:author="CEPT" w:date="2019-07-23T18:27:00Z"/>
        </w:rPr>
      </w:pPr>
      <w:del w:id="420" w:author="CEPT" w:date="2019-07-23T18:27:00Z">
        <w:r w:rsidRPr="00DC7952" w:rsidDel="00BB3CA1">
          <w:rPr>
            <w:i w:val="0"/>
          </w:rPr>
          <w:delText>instructs the Director of the Radiocommunication Bureau</w:delText>
        </w:r>
      </w:del>
    </w:p>
    <w:p w14:paraId="1F5383B7" w14:textId="77777777" w:rsidR="00E05535" w:rsidRPr="00DC7952" w:rsidDel="00BB3CA1" w:rsidRDefault="00E05535" w:rsidP="00E05535">
      <w:pPr>
        <w:rPr>
          <w:del w:id="421" w:author="CEPT" w:date="2019-07-23T18:27:00Z"/>
          <w:lang w:eastAsia="ko-KR"/>
        </w:rPr>
      </w:pPr>
      <w:del w:id="422" w:author="CEPT" w:date="2019-07-23T18:27:00Z">
        <w:r w:rsidRPr="00DC7952" w:rsidDel="00BB3CA1">
          <w:rPr>
            <w:lang w:eastAsia="ko-KR"/>
          </w:rPr>
          <w:delText>1</w:delText>
        </w:r>
        <w:r w:rsidRPr="00DC7952" w:rsidDel="00BB3CA1">
          <w:rPr>
            <w:lang w:eastAsia="ko-KR"/>
          </w:rPr>
          <w:tab/>
          <w:delText>to encourage administrations to develop the epfd validation software;</w:delText>
        </w:r>
      </w:del>
    </w:p>
    <w:p w14:paraId="61F0CF88" w14:textId="77777777" w:rsidR="00E05535" w:rsidRPr="00DC7952" w:rsidDel="00BB3CA1" w:rsidRDefault="00E05535" w:rsidP="00E05535">
      <w:pPr>
        <w:rPr>
          <w:del w:id="423" w:author="CEPT" w:date="2019-07-23T18:27:00Z"/>
          <w:lang w:eastAsia="ko-KR"/>
        </w:rPr>
      </w:pPr>
      <w:del w:id="424" w:author="CEPT" w:date="2019-07-23T18:27:00Z">
        <w:r w:rsidRPr="00DC7952" w:rsidDel="00BB3CA1">
          <w:rPr>
            <w:lang w:eastAsia="ko-KR"/>
          </w:rPr>
          <w:delText>2</w:delText>
        </w:r>
        <w:r w:rsidRPr="00DC7952" w:rsidDel="00BB3CA1">
          <w:rPr>
            <w:lang w:eastAsia="ko-KR"/>
          </w:rPr>
          <w:tab/>
          <w:delText>to review, once the epfd validation software is available, its findings made in accordance with Nos. </w:delText>
        </w:r>
        <w:r w:rsidRPr="00DC7952" w:rsidDel="00BB3CA1">
          <w:rPr>
            <w:rStyle w:val="Artref"/>
            <w:b/>
            <w:color w:val="000000"/>
          </w:rPr>
          <w:delText>9.35</w:delText>
        </w:r>
        <w:r w:rsidRPr="00DC7952" w:rsidDel="00BB3CA1">
          <w:rPr>
            <w:lang w:eastAsia="ko-KR"/>
          </w:rPr>
          <w:delText xml:space="preserve"> and</w:delText>
        </w:r>
        <w:r w:rsidRPr="00DC7952" w:rsidDel="00BB3CA1">
          <w:rPr>
            <w:b/>
            <w:lang w:eastAsia="ko-KR"/>
          </w:rPr>
          <w:delText> </w:delText>
        </w:r>
        <w:r w:rsidRPr="00DC7952" w:rsidDel="00BB3CA1">
          <w:rPr>
            <w:rStyle w:val="Artref"/>
            <w:b/>
            <w:color w:val="000000"/>
          </w:rPr>
          <w:delText>11.31</w:delText>
        </w:r>
        <w:r w:rsidRPr="00DC7952" w:rsidDel="00BB3CA1">
          <w:rPr>
            <w:lang w:eastAsia="ko-KR"/>
          </w:rPr>
          <w:delText>;</w:delText>
        </w:r>
      </w:del>
    </w:p>
    <w:p w14:paraId="6E567C41" w14:textId="77777777" w:rsidR="00E05535" w:rsidRPr="00DC7952" w:rsidDel="00BB3CA1" w:rsidRDefault="00E05535" w:rsidP="00E05535">
      <w:pPr>
        <w:rPr>
          <w:del w:id="425" w:author="CEPT" w:date="2019-07-23T18:27:00Z"/>
          <w:lang w:eastAsia="ko-KR"/>
        </w:rPr>
      </w:pPr>
      <w:del w:id="426" w:author="CEPT" w:date="2019-07-23T18:27:00Z">
        <w:r w:rsidRPr="00DC7952" w:rsidDel="00BB3CA1">
          <w:rPr>
            <w:lang w:eastAsia="ko-KR"/>
          </w:rPr>
          <w:delText>3</w:delText>
        </w:r>
        <w:r w:rsidRPr="00DC7952" w:rsidDel="00BB3CA1">
          <w:rPr>
            <w:lang w:eastAsia="ko-KR"/>
          </w:rPr>
          <w:tab/>
          <w:delText>to review, once the epfd validation software is available, the coordination requirements under Nos. </w:delText>
        </w:r>
        <w:r w:rsidRPr="00DC7952" w:rsidDel="00BB3CA1">
          <w:rPr>
            <w:rStyle w:val="Artref"/>
            <w:b/>
            <w:color w:val="000000"/>
          </w:rPr>
          <w:delText>9.7A</w:delText>
        </w:r>
        <w:r w:rsidRPr="00DC7952" w:rsidDel="00BB3CA1">
          <w:rPr>
            <w:lang w:eastAsia="ko-KR"/>
          </w:rPr>
          <w:delText xml:space="preserve"> and </w:delText>
        </w:r>
        <w:r w:rsidRPr="00DC7952" w:rsidDel="00BB3CA1">
          <w:rPr>
            <w:rStyle w:val="Artref"/>
            <w:b/>
            <w:color w:val="000000"/>
          </w:rPr>
          <w:delText>9.7B</w:delText>
        </w:r>
        <w:r w:rsidRPr="00DC7952" w:rsidDel="00BB3CA1">
          <w:rPr>
            <w:lang w:eastAsia="ko-KR"/>
          </w:rPr>
          <w:delText>.</w:delText>
        </w:r>
      </w:del>
    </w:p>
    <w:p w14:paraId="06E9C061" w14:textId="77777777" w:rsidR="00E05535" w:rsidRPr="00DC7952" w:rsidRDefault="00E05535" w:rsidP="00E05535">
      <w:pPr>
        <w:pStyle w:val="Reasons"/>
      </w:pPr>
      <w:r w:rsidRPr="00DC7952">
        <w:rPr>
          <w:b/>
        </w:rPr>
        <w:t>Reasons:</w:t>
      </w:r>
      <w:r w:rsidRPr="00DC7952">
        <w:tab/>
        <w:t xml:space="preserve">This Resolution is modified because although the Bureau now has software to assess non-GSO satellite networks’ compliance with the </w:t>
      </w:r>
      <w:proofErr w:type="spellStart"/>
      <w:r w:rsidRPr="00DC7952">
        <w:t>epfd</w:t>
      </w:r>
      <w:proofErr w:type="spellEnd"/>
      <w:r w:rsidRPr="00DC7952">
        <w:t xml:space="preserve"> limits, that software may not properly characterise all non-GSO systems.</w:t>
      </w:r>
    </w:p>
    <w:p w14:paraId="5085F8F8" w14:textId="36F403D3" w:rsidR="00E05535" w:rsidRPr="00DC7952" w:rsidRDefault="00E05535" w:rsidP="00E05535">
      <w:pPr>
        <w:pStyle w:val="Proposal"/>
      </w:pPr>
      <w:r w:rsidRPr="00DC7952">
        <w:lastRenderedPageBreak/>
        <w:t>SUP</w:t>
      </w:r>
      <w:r w:rsidRPr="00DC7952">
        <w:tab/>
        <w:t>EUR/</w:t>
      </w:r>
      <w:r w:rsidR="00E34A1C">
        <w:t>16</w:t>
      </w:r>
      <w:r w:rsidRPr="00DC7952">
        <w:t>A18/38</w:t>
      </w:r>
    </w:p>
    <w:p w14:paraId="3EAD109E" w14:textId="77777777" w:rsidR="00E05535" w:rsidRPr="00DC7952" w:rsidRDefault="00E05535" w:rsidP="00E05535">
      <w:pPr>
        <w:pStyle w:val="ResNo"/>
      </w:pPr>
      <w:bookmarkStart w:id="427" w:name="_Toc450048768"/>
      <w:r w:rsidRPr="00DC7952">
        <w:t xml:space="preserve">RESOLUTION </w:t>
      </w:r>
      <w:r w:rsidRPr="00DC7952">
        <w:rPr>
          <w:rStyle w:val="href"/>
        </w:rPr>
        <w:t>555</w:t>
      </w:r>
      <w:r w:rsidRPr="00DC7952">
        <w:t xml:space="preserve"> (rev.WRC</w:t>
      </w:r>
      <w:r w:rsidRPr="00DC7952">
        <w:noBreakHyphen/>
        <w:t>15)</w:t>
      </w:r>
      <w:bookmarkEnd w:id="427"/>
    </w:p>
    <w:p w14:paraId="10636507" w14:textId="77777777" w:rsidR="00E05535" w:rsidRPr="00DC7952" w:rsidRDefault="00E05535" w:rsidP="00E05535">
      <w:pPr>
        <w:pStyle w:val="Restitle"/>
      </w:pPr>
      <w:bookmarkStart w:id="428" w:name="_Toc319401857"/>
      <w:bookmarkStart w:id="429" w:name="_Toc327364507"/>
      <w:bookmarkStart w:id="430" w:name="_Toc450048769"/>
      <w:r w:rsidRPr="00DC7952">
        <w:t xml:space="preserve">Additional regulatory provisions for broadcasting-satellite service </w:t>
      </w:r>
      <w:r w:rsidRPr="00DC7952">
        <w:br/>
        <w:t xml:space="preserve">networks in the frequency band 21.4-22 GHz in Regions 1 and 3 for </w:t>
      </w:r>
      <w:r w:rsidRPr="00DC7952">
        <w:br/>
        <w:t>the enhancement of equitable access to this frequency band</w:t>
      </w:r>
      <w:bookmarkEnd w:id="428"/>
      <w:bookmarkEnd w:id="429"/>
      <w:bookmarkEnd w:id="430"/>
    </w:p>
    <w:p w14:paraId="50277909" w14:textId="77777777" w:rsidR="00E05535" w:rsidRDefault="00E05535" w:rsidP="00E05535">
      <w:pPr>
        <w:pStyle w:val="Reasons"/>
      </w:pPr>
      <w:r w:rsidRPr="00DC7952">
        <w:rPr>
          <w:b/>
        </w:rPr>
        <w:t>Reasons:</w:t>
      </w:r>
      <w:r w:rsidRPr="00DC7952">
        <w:tab/>
        <w:t>This Resolution is not needed anymore.</w:t>
      </w:r>
    </w:p>
    <w:sectPr w:rsidR="00E05535">
      <w:headerReference w:type="default" r:id="rId22"/>
      <w:footerReference w:type="even" r:id="rId23"/>
      <w:footerReference w:type="default" r:id="rId24"/>
      <w:footerReference w:type="first" r:id="rId25"/>
      <w:type w:val="oddPage"/>
      <w:pgSz w:w="11907" w:h="16834"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82AFD" w14:textId="77777777" w:rsidR="00A509CA" w:rsidRDefault="00A509CA">
      <w:r>
        <w:separator/>
      </w:r>
    </w:p>
  </w:endnote>
  <w:endnote w:type="continuationSeparator" w:id="0">
    <w:p w14:paraId="50DB1FF1" w14:textId="77777777" w:rsidR="00A509CA" w:rsidRDefault="00A509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2FD32" w14:textId="77777777" w:rsidR="00E34A1C" w:rsidRDefault="00E34A1C">
    <w:pPr>
      <w:framePr w:wrap="around" w:vAnchor="text" w:hAnchor="margin" w:xAlign="right" w:y="1"/>
    </w:pPr>
    <w:r>
      <w:fldChar w:fldCharType="begin"/>
    </w:r>
    <w:r>
      <w:instrText xml:space="preserve">PAGE  </w:instrText>
    </w:r>
    <w:r>
      <w:fldChar w:fldCharType="end"/>
    </w:r>
  </w:p>
  <w:p w14:paraId="2E0872FB" w14:textId="28027230" w:rsidR="00E34A1C" w:rsidRPr="0041348E" w:rsidRDefault="00E34A1C">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rPr>
        <w:noProof/>
      </w:rPr>
      <w:t>30.08.19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7F878" w14:textId="2A03616D" w:rsidR="00E34A1C" w:rsidRDefault="00E34A1C"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t>30.08.19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28B0B" w14:textId="6C56EE48" w:rsidR="00E34A1C" w:rsidRPr="0041348E" w:rsidRDefault="00E34A1C"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t>30.08.19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136DB" w14:textId="77777777" w:rsidR="00E34A1C" w:rsidRDefault="00E34A1C">
    <w:pPr>
      <w:framePr w:wrap="around" w:vAnchor="text" w:hAnchor="margin" w:xAlign="right" w:y="1"/>
    </w:pPr>
    <w:r>
      <w:fldChar w:fldCharType="begin"/>
    </w:r>
    <w:r>
      <w:instrText xml:space="preserve">PAGE  </w:instrText>
    </w:r>
    <w:r>
      <w:fldChar w:fldCharType="end"/>
    </w:r>
  </w:p>
  <w:p w14:paraId="4DD2674B" w14:textId="47256399" w:rsidR="00E34A1C" w:rsidRPr="0041348E" w:rsidRDefault="00E34A1C">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rPr>
        <w:noProof/>
      </w:rPr>
      <w:t>30.08.19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F4613" w14:textId="195AF973" w:rsidR="00E34A1C" w:rsidRDefault="00E34A1C"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t>30.08.19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2919C" w14:textId="7E317CE9" w:rsidR="00E34A1C" w:rsidRPr="0041348E" w:rsidRDefault="00E34A1C"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t>30.08.19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318A4" w14:textId="77777777" w:rsidR="00E34A1C" w:rsidRDefault="00E34A1C">
    <w:pPr>
      <w:framePr w:wrap="around" w:vAnchor="text" w:hAnchor="margin" w:xAlign="right" w:y="1"/>
    </w:pPr>
    <w:r>
      <w:fldChar w:fldCharType="begin"/>
    </w:r>
    <w:r>
      <w:instrText xml:space="preserve">PAGE  </w:instrText>
    </w:r>
    <w:r>
      <w:fldChar w:fldCharType="end"/>
    </w:r>
  </w:p>
  <w:p w14:paraId="3124F3F7" w14:textId="2744EC4E" w:rsidR="00E34A1C" w:rsidRPr="0041348E" w:rsidRDefault="00E34A1C">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rPr>
        <w:noProof/>
      </w:rPr>
      <w:t>30.08.19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AED0D" w14:textId="495E87F4" w:rsidR="00E34A1C" w:rsidRDefault="00E34A1C"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t>30.08.19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D8864" w14:textId="7949F644" w:rsidR="00E34A1C" w:rsidRPr="0041348E" w:rsidRDefault="00E34A1C" w:rsidP="00A303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804305">
      <w:t>30.08.19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5ACE23" w14:textId="77777777" w:rsidR="00A509CA" w:rsidRDefault="00A509CA">
      <w:r>
        <w:rPr>
          <w:b/>
        </w:rPr>
        <w:t>_______________</w:t>
      </w:r>
    </w:p>
  </w:footnote>
  <w:footnote w:type="continuationSeparator" w:id="0">
    <w:p w14:paraId="4E7913DB" w14:textId="77777777" w:rsidR="00A509CA" w:rsidRDefault="00A509CA">
      <w:r>
        <w:continuationSeparator/>
      </w:r>
    </w:p>
  </w:footnote>
  <w:footnote w:id="1">
    <w:p w14:paraId="333F4A4E" w14:textId="77777777" w:rsidR="00E34A1C" w:rsidRPr="00D7290D" w:rsidDel="00845367" w:rsidRDefault="00E34A1C" w:rsidP="006F1911">
      <w:pPr>
        <w:pStyle w:val="FootnoteText"/>
        <w:rPr>
          <w:del w:id="15" w:author="Author"/>
          <w:lang w:val="en-US"/>
        </w:rPr>
      </w:pPr>
      <w:del w:id="16" w:author="Author">
        <w:r w:rsidRPr="00D77DEC" w:rsidDel="00845367">
          <w:rPr>
            <w:rStyle w:val="FootnoteReference"/>
          </w:rPr>
          <w:delText>*</w:delText>
        </w:r>
        <w:r w:rsidRPr="00D77DEC" w:rsidDel="00845367">
          <w:tab/>
        </w:r>
        <w:r w:rsidRPr="00D77DEC" w:rsidDel="00845367">
          <w:rPr>
            <w:i/>
            <w:iCs/>
          </w:rPr>
          <w:delText>Note by the Secretariat:</w:delText>
        </w:r>
        <w:r w:rsidRPr="00D77DEC" w:rsidDel="00845367">
          <w:delText>  This Resolution was revised by WRC-15.</w:delText>
        </w:r>
      </w:del>
    </w:p>
  </w:footnote>
  <w:footnote w:id="2">
    <w:p w14:paraId="1E12650F" w14:textId="77777777" w:rsidR="00E34A1C" w:rsidDel="007D1686" w:rsidRDefault="00E34A1C" w:rsidP="006F1911">
      <w:pPr>
        <w:pStyle w:val="FootnoteText"/>
        <w:keepLines w:val="0"/>
        <w:rPr>
          <w:del w:id="25" w:author="Author"/>
          <w:lang w:val="en-US"/>
        </w:rPr>
      </w:pPr>
      <w:del w:id="26" w:author="Author">
        <w:r w:rsidDel="007D1686">
          <w:rPr>
            <w:rStyle w:val="FootnoteReference"/>
          </w:rPr>
          <w:delText>*</w:delText>
        </w:r>
        <w:r w:rsidDel="007D1686">
          <w:delText xml:space="preserve"> </w:delText>
        </w:r>
        <w:r w:rsidDel="007D1686">
          <w:rPr>
            <w:lang w:val="en-US"/>
          </w:rPr>
          <w:tab/>
        </w:r>
        <w:r w:rsidDel="007D1686">
          <w:rPr>
            <w:i/>
            <w:iCs/>
            <w:color w:val="000000"/>
            <w:lang w:val="en-AU"/>
          </w:rPr>
          <w:delText>Note by the Secretariat:</w:delText>
        </w:r>
        <w:r w:rsidDel="007D1686">
          <w:rPr>
            <w:color w:val="000000"/>
            <w:lang w:val="en-AU"/>
          </w:rPr>
          <w:delText>  This Resolution was revised by WRC-07.</w:delText>
        </w:r>
      </w:del>
    </w:p>
  </w:footnote>
  <w:footnote w:id="3">
    <w:p w14:paraId="42BBB84E" w14:textId="77777777" w:rsidR="00E34A1C" w:rsidRPr="00D4727A" w:rsidDel="007D1686" w:rsidRDefault="00E34A1C" w:rsidP="00702B7E">
      <w:pPr>
        <w:pStyle w:val="FootnoteText"/>
        <w:rPr>
          <w:del w:id="38" w:author="Author"/>
        </w:rPr>
      </w:pPr>
      <w:del w:id="39" w:author="Author">
        <w:r w:rsidDel="007D1686">
          <w:rPr>
            <w:rStyle w:val="FootnoteReference"/>
          </w:rPr>
          <w:delText>*</w:delText>
        </w:r>
        <w:r w:rsidDel="007D1686">
          <w:delText xml:space="preserve"> </w:delText>
        </w:r>
        <w:r w:rsidDel="007D1686">
          <w:tab/>
        </w:r>
        <w:r w:rsidRPr="00D4727A" w:rsidDel="007D1686">
          <w:rPr>
            <w:i/>
            <w:iCs/>
          </w:rPr>
          <w:delText>Note by the Secretariat</w:delText>
        </w:r>
        <w:r w:rsidDel="007D1686">
          <w:delText>: This Resolution was revised by WRC-15.</w:delText>
        </w:r>
      </w:del>
    </w:p>
  </w:footnote>
  <w:footnote w:id="4">
    <w:p w14:paraId="369A6998" w14:textId="77777777" w:rsidR="00E34A1C" w:rsidRPr="00BA6F08" w:rsidDel="002F6575" w:rsidRDefault="00E34A1C" w:rsidP="006F4495">
      <w:pPr>
        <w:pStyle w:val="FootnoteText"/>
        <w:rPr>
          <w:del w:id="43" w:author="Author"/>
        </w:rPr>
      </w:pPr>
      <w:del w:id="44" w:author="Author">
        <w:r w:rsidDel="002F6575">
          <w:rPr>
            <w:rStyle w:val="FootnoteReference"/>
          </w:rPr>
          <w:delText>*</w:delText>
        </w:r>
        <w:r w:rsidDel="002F6575">
          <w:delText xml:space="preserve"> </w:delText>
        </w:r>
        <w:r w:rsidDel="002F6575">
          <w:tab/>
        </w:r>
        <w:r w:rsidRPr="00BA6F08" w:rsidDel="002F6575">
          <w:rPr>
            <w:i/>
            <w:iCs/>
          </w:rPr>
          <w:delText>Note by the Secretariat</w:delText>
        </w:r>
        <w:r w:rsidDel="002F6575">
          <w:delText>: This Resolution was revised by WRC-15.</w:delText>
        </w:r>
      </w:del>
    </w:p>
  </w:footnote>
  <w:footnote w:id="5">
    <w:p w14:paraId="5CD1BD37" w14:textId="77777777" w:rsidR="00E34A1C" w:rsidRPr="00BA6F08" w:rsidDel="002F6575" w:rsidRDefault="00E34A1C" w:rsidP="006F4495">
      <w:pPr>
        <w:pStyle w:val="FootnoteText"/>
        <w:rPr>
          <w:del w:id="49" w:author="Author"/>
        </w:rPr>
      </w:pPr>
      <w:del w:id="50" w:author="Author">
        <w:r w:rsidDel="002F6575">
          <w:rPr>
            <w:rStyle w:val="FootnoteReference"/>
          </w:rPr>
          <w:delText>*</w:delText>
        </w:r>
        <w:r w:rsidDel="002F6575">
          <w:delText xml:space="preserve"> </w:delText>
        </w:r>
        <w:r w:rsidDel="002F6575">
          <w:tab/>
        </w:r>
        <w:r w:rsidRPr="00BA6F08" w:rsidDel="002F6575">
          <w:rPr>
            <w:i/>
            <w:iCs/>
          </w:rPr>
          <w:delText>Note by the Secretariat</w:delText>
        </w:r>
        <w:r w:rsidDel="002F6575">
          <w:delText>: This Resolution was revised by WRC-15.</w:delText>
        </w:r>
      </w:del>
    </w:p>
  </w:footnote>
  <w:footnote w:id="6">
    <w:p w14:paraId="7554CE61" w14:textId="77777777" w:rsidR="00E34A1C" w:rsidRPr="00BA6F08" w:rsidDel="002F6575" w:rsidRDefault="00E34A1C" w:rsidP="006F4495">
      <w:pPr>
        <w:pStyle w:val="FootnoteText"/>
        <w:rPr>
          <w:del w:id="55" w:author="Author"/>
        </w:rPr>
      </w:pPr>
      <w:del w:id="56" w:author="Author">
        <w:r w:rsidDel="002F6575">
          <w:rPr>
            <w:rStyle w:val="FootnoteReference"/>
          </w:rPr>
          <w:delText>*</w:delText>
        </w:r>
        <w:r w:rsidDel="002F6575">
          <w:delText xml:space="preserve"> </w:delText>
        </w:r>
        <w:r w:rsidDel="002F6575">
          <w:tab/>
        </w:r>
        <w:r w:rsidRPr="00BA6F08" w:rsidDel="002F6575">
          <w:rPr>
            <w:i/>
            <w:iCs/>
          </w:rPr>
          <w:delText>Note by the Secretariat</w:delText>
        </w:r>
        <w:r w:rsidDel="002F6575">
          <w:delText>: This Resolution was revised by WRC-15.</w:delText>
        </w:r>
      </w:del>
    </w:p>
  </w:footnote>
  <w:footnote w:id="7">
    <w:p w14:paraId="517E528D" w14:textId="77777777" w:rsidR="00E34A1C" w:rsidRPr="00BA6F08" w:rsidDel="002F6575" w:rsidRDefault="00E34A1C" w:rsidP="006F4495">
      <w:pPr>
        <w:pStyle w:val="FootnoteText"/>
        <w:rPr>
          <w:del w:id="61" w:author="Author"/>
        </w:rPr>
      </w:pPr>
      <w:del w:id="62" w:author="Author">
        <w:r w:rsidDel="002F6575">
          <w:rPr>
            <w:rStyle w:val="FootnoteReference"/>
          </w:rPr>
          <w:delText>*</w:delText>
        </w:r>
        <w:r w:rsidDel="002F6575">
          <w:delText xml:space="preserve"> </w:delText>
        </w:r>
        <w:r w:rsidDel="002F6575">
          <w:tab/>
        </w:r>
        <w:r w:rsidRPr="00BA6F08" w:rsidDel="002F6575">
          <w:rPr>
            <w:i/>
            <w:iCs/>
          </w:rPr>
          <w:delText>Note by the Secretariat</w:delText>
        </w:r>
        <w:r w:rsidDel="002F6575">
          <w:delText>: This Resolution was revised by WRC-15.</w:delText>
        </w:r>
      </w:del>
    </w:p>
  </w:footnote>
  <w:footnote w:id="8">
    <w:p w14:paraId="7631DA0A" w14:textId="77777777" w:rsidR="00E34A1C" w:rsidRPr="00FD2028" w:rsidDel="00720621" w:rsidRDefault="00E34A1C" w:rsidP="003D5397">
      <w:pPr>
        <w:pStyle w:val="FootnoteText"/>
        <w:rPr>
          <w:del w:id="167" w:author="Author"/>
          <w:lang w:val="en-US"/>
        </w:rPr>
      </w:pPr>
      <w:del w:id="168" w:author="Author">
        <w:r w:rsidRPr="000C6764" w:rsidDel="00720621">
          <w:rPr>
            <w:rStyle w:val="FootnoteReference"/>
          </w:rPr>
          <w:delText>*</w:delText>
        </w:r>
        <w:r w:rsidDel="00720621">
          <w:tab/>
        </w:r>
        <w:r w:rsidRPr="00FD2028" w:rsidDel="00720621">
          <w:rPr>
            <w:i/>
            <w:iCs/>
          </w:rPr>
          <w:delText>Note by the Secretariat:</w:delText>
        </w:r>
        <w:r w:rsidDel="00720621">
          <w:delText xml:space="preserve">  This Resolution was revised by WRC-07 and WRC-15.</w:delText>
        </w:r>
      </w:del>
    </w:p>
  </w:footnote>
  <w:footnote w:id="9">
    <w:p w14:paraId="7186A445" w14:textId="77777777" w:rsidR="00E34A1C" w:rsidRDefault="00E34A1C" w:rsidP="003E564E">
      <w:pPr>
        <w:pStyle w:val="FootnoteText"/>
        <w:rPr>
          <w:ins w:id="184" w:author="Author"/>
        </w:rPr>
      </w:pPr>
      <w:ins w:id="185" w:author="Author">
        <w:r w:rsidRPr="00D77DEC">
          <w:rPr>
            <w:rStyle w:val="FootnoteReference"/>
          </w:rPr>
          <w:footnoteRef/>
        </w:r>
        <w:r w:rsidRPr="00D77DEC">
          <w:t xml:space="preserve"> A list of relevant ITU-R texts may be accessed at </w:t>
        </w:r>
        <w:r w:rsidRPr="00D77DEC">
          <w:fldChar w:fldCharType="begin"/>
        </w:r>
        <w:r w:rsidRPr="00D77DEC">
          <w:instrText xml:space="preserve"> HYPERLINK "http://www.itu.int/ITU-R/go/res647" </w:instrText>
        </w:r>
        <w:r w:rsidRPr="00D77DEC">
          <w:fldChar w:fldCharType="separate"/>
        </w:r>
        <w:r w:rsidRPr="00D77DEC">
          <w:rPr>
            <w:rStyle w:val="Hyperlink"/>
          </w:rPr>
          <w:t>http://www.itu.int/ITU-R/go/res647</w:t>
        </w:r>
        <w:r w:rsidRPr="00D77DEC">
          <w:fldChar w:fldCharType="end"/>
        </w:r>
      </w:ins>
    </w:p>
  </w:footnote>
  <w:footnote w:id="10">
    <w:p w14:paraId="5558E7F9" w14:textId="77777777" w:rsidR="00E34A1C" w:rsidDel="00127CEE" w:rsidRDefault="00E34A1C" w:rsidP="003E564E">
      <w:pPr>
        <w:pStyle w:val="FootnoteText"/>
        <w:rPr>
          <w:del w:id="220" w:author="Author"/>
          <w:color w:val="000000"/>
          <w:lang w:val="en-US"/>
        </w:rPr>
      </w:pPr>
      <w:del w:id="221" w:author="Author">
        <w:r w:rsidRPr="005973AC" w:rsidDel="00127CEE">
          <w:rPr>
            <w:rStyle w:val="FootnoteReference"/>
          </w:rPr>
          <w:delText xml:space="preserve">1 </w:delText>
        </w:r>
        <w:r w:rsidDel="00127CEE">
          <w:rPr>
            <w:color w:val="000000"/>
            <w:lang w:val="en-US"/>
          </w:rPr>
          <w:tab/>
          <w:delText>WRC-97 made editorial amendments to this Recommendation.</w:delText>
        </w:r>
      </w:del>
    </w:p>
  </w:footnote>
  <w:footnote w:id="11">
    <w:p w14:paraId="4EC80D81" w14:textId="77777777" w:rsidR="00E34A1C" w:rsidDel="0008589A" w:rsidRDefault="00E34A1C" w:rsidP="00E05535">
      <w:pPr>
        <w:pStyle w:val="FootnoteText"/>
        <w:rPr>
          <w:del w:id="256" w:author="CEPT" w:date="2019-07-23T17:50:00Z"/>
          <w:lang w:val="en-US"/>
        </w:rPr>
      </w:pPr>
      <w:del w:id="257" w:author="CEPT" w:date="2019-07-23T17:50:00Z">
        <w:r w:rsidDel="0008589A">
          <w:rPr>
            <w:rStyle w:val="FootnoteReference"/>
          </w:rPr>
          <w:delText>*</w:delText>
        </w:r>
        <w:r w:rsidDel="0008589A">
          <w:delText xml:space="preserve"> </w:delText>
        </w:r>
        <w:r w:rsidDel="0008589A">
          <w:tab/>
        </w:r>
        <w:r w:rsidRPr="00DC54F9" w:rsidDel="0008589A">
          <w:rPr>
            <w:i/>
            <w:iCs/>
          </w:rPr>
          <w:delText>Note</w:delText>
        </w:r>
        <w:r w:rsidRPr="00DC54F9" w:rsidDel="0008589A">
          <w:rPr>
            <w:i/>
            <w:iCs/>
            <w:lang w:val="en-AU"/>
          </w:rPr>
          <w:delText xml:space="preserve"> by</w:delText>
        </w:r>
        <w:r w:rsidDel="0008589A">
          <w:rPr>
            <w:i/>
            <w:iCs/>
            <w:lang w:val="en-AU"/>
          </w:rPr>
          <w:delText xml:space="preserve"> the Secretariat:</w:delText>
        </w:r>
        <w:r w:rsidDel="0008589A">
          <w:rPr>
            <w:lang w:val="en-AU"/>
          </w:rPr>
          <w:delText>  This Resolution was revised by WRC-03 and WRC-15.</w:delText>
        </w:r>
      </w:del>
    </w:p>
  </w:footnote>
  <w:footnote w:id="12">
    <w:p w14:paraId="6BBAE3BB" w14:textId="77777777" w:rsidR="00E34A1C" w:rsidDel="002832C0" w:rsidRDefault="00E34A1C" w:rsidP="00E05535">
      <w:pPr>
        <w:pStyle w:val="FootnoteText"/>
        <w:keepLines w:val="0"/>
        <w:rPr>
          <w:del w:id="280" w:author="CEPT" w:date="2019-07-23T17:59:00Z"/>
          <w:color w:val="000000"/>
        </w:rPr>
      </w:pPr>
      <w:del w:id="281" w:author="CEPT" w:date="2019-07-23T17:59:00Z">
        <w:r w:rsidRPr="00BD661A" w:rsidDel="002832C0">
          <w:rPr>
            <w:rStyle w:val="FootnoteReference"/>
          </w:rPr>
          <w:delText>12</w:delText>
        </w:r>
        <w:r w:rsidRPr="00085EA9" w:rsidDel="002832C0">
          <w:rPr>
            <w:rStyle w:val="FootnoteReference"/>
          </w:rPr>
          <w:delText xml:space="preserve"> </w:delText>
        </w:r>
        <w:r w:rsidRPr="00085EA9" w:rsidDel="002832C0">
          <w:rPr>
            <w:rStyle w:val="FootnoteTextChar"/>
          </w:rPr>
          <w:tab/>
          <w:delText xml:space="preserve">Or under Resolution </w:delText>
        </w:r>
        <w:r w:rsidRPr="00726B82" w:rsidDel="002832C0">
          <w:rPr>
            <w:rStyle w:val="FootnoteTextChar"/>
            <w:b/>
          </w:rPr>
          <w:delText>33 (Rev.WRC</w:delText>
        </w:r>
        <w:r w:rsidRPr="00726B82" w:rsidDel="002832C0">
          <w:rPr>
            <w:rStyle w:val="FootnoteTextChar"/>
            <w:b/>
          </w:rPr>
          <w:noBreakHyphen/>
          <w:delText>97)</w:delText>
        </w:r>
        <w:r w:rsidRPr="00085EA9" w:rsidDel="002832C0">
          <w:rPr>
            <w:rStyle w:val="FootnoteReference"/>
          </w:rPr>
          <w:delText>*</w:delText>
        </w:r>
        <w:r w:rsidRPr="00085EA9" w:rsidDel="002832C0">
          <w:rPr>
            <w:rStyle w:val="FootnoteTextChar"/>
          </w:rPr>
          <w:delText xml:space="preserve"> for assignments for which the API or the request for coordination has been received by the Bureau prior to 1</w:delText>
        </w:r>
        <w:r w:rsidDel="002832C0">
          <w:rPr>
            <w:rStyle w:val="FootnoteTextChar"/>
          </w:rPr>
          <w:delText> </w:delText>
        </w:r>
        <w:r w:rsidRPr="00085EA9" w:rsidDel="002832C0">
          <w:rPr>
            <w:rStyle w:val="FootnoteTextChar"/>
          </w:rPr>
          <w:delText>January</w:delText>
        </w:r>
        <w:r w:rsidDel="002832C0">
          <w:rPr>
            <w:rStyle w:val="FootnoteTextChar"/>
          </w:rPr>
          <w:delText> </w:delText>
        </w:r>
        <w:r w:rsidRPr="00085EA9" w:rsidDel="002832C0">
          <w:rPr>
            <w:rStyle w:val="FootnoteTextChar"/>
          </w:rPr>
          <w:delText>1999.</w:delText>
        </w:r>
      </w:del>
    </w:p>
  </w:footnote>
  <w:footnote w:id="13">
    <w:p w14:paraId="7BBF5CEA" w14:textId="77777777" w:rsidR="00E34A1C" w:rsidDel="002832C0" w:rsidRDefault="00E34A1C" w:rsidP="00E05535">
      <w:pPr>
        <w:pStyle w:val="FootnoteText"/>
        <w:keepLines w:val="0"/>
        <w:rPr>
          <w:del w:id="283" w:author="CEPT" w:date="2019-07-23T18:00:00Z"/>
        </w:rPr>
      </w:pPr>
      <w:del w:id="284" w:author="CEPT" w:date="2019-07-23T18:00:00Z">
        <w:r w:rsidRPr="00312C47" w:rsidDel="002832C0">
          <w:rPr>
            <w:rStyle w:val="FootnoteReference"/>
          </w:rPr>
          <w:delText xml:space="preserve">23 </w:delText>
        </w:r>
        <w:r w:rsidDel="002832C0">
          <w:tab/>
          <w:delText xml:space="preserve">The provisions of Resolution </w:delText>
        </w:r>
        <w:r w:rsidDel="002832C0">
          <w:rPr>
            <w:b/>
            <w:bCs/>
          </w:rPr>
          <w:delText>33 (Rev.WRC</w:delText>
        </w:r>
        <w:r w:rsidDel="002832C0">
          <w:rPr>
            <w:b/>
            <w:bCs/>
          </w:rPr>
          <w:noBreakHyphen/>
          <w:delText>97)</w:delText>
        </w:r>
        <w:r w:rsidRPr="008F785E" w:rsidDel="002832C0">
          <w:rPr>
            <w:rStyle w:val="FootnoteReference"/>
          </w:rPr>
          <w:delText>*</w:delText>
        </w:r>
        <w:r w:rsidDel="002832C0">
          <w:delText xml:space="preserve"> are applicable to space stations in the broadcasting-satellite service for which the advance publication information or the request for coordination has been received by the Bureau prior to 1 January 1999.</w:delText>
        </w:r>
      </w:del>
    </w:p>
    <w:p w14:paraId="775C7112" w14:textId="77777777" w:rsidR="00E34A1C" w:rsidDel="002832C0" w:rsidRDefault="00E34A1C" w:rsidP="00E05535">
      <w:pPr>
        <w:pStyle w:val="FootnoteText"/>
        <w:keepLines w:val="0"/>
        <w:tabs>
          <w:tab w:val="left" w:pos="567"/>
        </w:tabs>
        <w:rPr>
          <w:del w:id="285" w:author="CEPT" w:date="2019-07-23T18:00:00Z"/>
          <w:color w:val="000000"/>
        </w:rPr>
      </w:pPr>
      <w:del w:id="286" w:author="CEPT" w:date="2019-07-23T18:00:00Z">
        <w:r w:rsidDel="002832C0">
          <w:rPr>
            <w:rStyle w:val="FootnoteReference"/>
          </w:rPr>
          <w:tab/>
        </w:r>
        <w:r w:rsidRPr="00312C47" w:rsidDel="002832C0">
          <w:rPr>
            <w:rStyle w:val="FootnoteReference"/>
          </w:rPr>
          <w:delText>*</w:delText>
        </w:r>
        <w:r w:rsidDel="002832C0">
          <w:tab/>
        </w:r>
        <w:r w:rsidRPr="00825D87" w:rsidDel="002832C0">
          <w:rPr>
            <w:i/>
            <w:iCs/>
          </w:rPr>
          <w:delText>Note by the Secretariat</w:delText>
        </w:r>
        <w:r w:rsidRPr="008F785E" w:rsidDel="002832C0">
          <w:delText xml:space="preserve">: </w:delText>
        </w:r>
        <w:r w:rsidDel="002832C0">
          <w:delText xml:space="preserve"> This Resolution was revised by WRC</w:delText>
        </w:r>
        <w:r w:rsidDel="002832C0">
          <w:noBreakHyphen/>
          <w:delText>03 and WRC-15.</w:delText>
        </w:r>
      </w:del>
    </w:p>
  </w:footnote>
  <w:footnote w:id="14">
    <w:p w14:paraId="306AA751" w14:textId="77777777" w:rsidR="00E34A1C" w:rsidRPr="003705ED" w:rsidDel="002832C0" w:rsidRDefault="00E34A1C" w:rsidP="00E05535">
      <w:pPr>
        <w:pStyle w:val="FootnoteText"/>
        <w:rPr>
          <w:del w:id="292" w:author="CEPT" w:date="2019-07-23T18:07:00Z"/>
          <w:rStyle w:val="FootnoteTextChar"/>
          <w:lang w:val="en-US"/>
        </w:rPr>
      </w:pPr>
      <w:del w:id="293" w:author="CEPT" w:date="2019-07-23T18:07:00Z">
        <w:r w:rsidRPr="00D731B5" w:rsidDel="002832C0">
          <w:rPr>
            <w:rStyle w:val="FootnoteReference"/>
          </w:rPr>
          <w:delText>29</w:delText>
        </w:r>
        <w:r w:rsidRPr="003705ED" w:rsidDel="002832C0">
          <w:rPr>
            <w:rStyle w:val="FootnoteTextChar"/>
            <w:lang w:val="en-US"/>
          </w:rPr>
          <w:tab/>
          <w:delText xml:space="preserve">The provisions of Resolution </w:delText>
        </w:r>
        <w:r w:rsidRPr="003705ED" w:rsidDel="002832C0">
          <w:rPr>
            <w:rStyle w:val="FootnoteTextChar"/>
            <w:b/>
            <w:bCs/>
            <w:lang w:val="en-US"/>
          </w:rPr>
          <w:delText>33 (Rev.</w:delText>
        </w:r>
        <w:r w:rsidDel="002832C0">
          <w:rPr>
            <w:rStyle w:val="FootnoteTextChar"/>
            <w:b/>
            <w:bCs/>
            <w:lang w:val="en-US"/>
          </w:rPr>
          <w:delText>WRC</w:delText>
        </w:r>
        <w:r w:rsidDel="002832C0">
          <w:rPr>
            <w:rStyle w:val="FootnoteTextChar"/>
            <w:b/>
            <w:bCs/>
            <w:lang w:val="en-US"/>
          </w:rPr>
          <w:noBreakHyphen/>
        </w:r>
        <w:r w:rsidRPr="003705ED" w:rsidDel="002832C0">
          <w:rPr>
            <w:rStyle w:val="FootnoteTextChar"/>
            <w:b/>
            <w:bCs/>
            <w:lang w:val="en-US"/>
          </w:rPr>
          <w:delText>97)</w:delText>
        </w:r>
        <w:r w:rsidRPr="00D001E2" w:rsidDel="002832C0">
          <w:rPr>
            <w:rStyle w:val="FootnoteReference"/>
          </w:rPr>
          <w:delText>*</w:delText>
        </w:r>
        <w:r w:rsidRPr="003705ED" w:rsidDel="002832C0">
          <w:rPr>
            <w:rStyle w:val="FootnoteTextChar"/>
            <w:lang w:val="en-US"/>
          </w:rPr>
          <w:delText xml:space="preserve"> are applicable to space stations in the broadcasting-satellite service for which the advance publication information or the request for coordination has been received by the Bureau prior to 1 January 1999.</w:delText>
        </w:r>
      </w:del>
    </w:p>
    <w:p w14:paraId="06A197EF" w14:textId="77777777" w:rsidR="00E34A1C" w:rsidRPr="00D001E2" w:rsidDel="002832C0" w:rsidRDefault="00E34A1C" w:rsidP="00E05535">
      <w:pPr>
        <w:pStyle w:val="FootnoteText"/>
        <w:tabs>
          <w:tab w:val="left" w:pos="567"/>
        </w:tabs>
        <w:rPr>
          <w:del w:id="294" w:author="CEPT" w:date="2019-07-23T18:07:00Z"/>
          <w:rStyle w:val="FootnoteTextChar"/>
          <w:lang w:val="en-US"/>
        </w:rPr>
      </w:pPr>
      <w:del w:id="295" w:author="CEPT" w:date="2019-07-23T18:07:00Z">
        <w:r w:rsidDel="002832C0">
          <w:rPr>
            <w:lang w:val="en-US"/>
          </w:rPr>
          <w:tab/>
        </w:r>
        <w:r w:rsidRPr="00D731B5" w:rsidDel="002832C0">
          <w:rPr>
            <w:rStyle w:val="FootnoteReference"/>
          </w:rPr>
          <w:delText>*</w:delText>
        </w:r>
        <w:r w:rsidDel="002832C0">
          <w:rPr>
            <w:rStyle w:val="FootnoteTextChar"/>
            <w:lang w:val="en-US"/>
          </w:rPr>
          <w:tab/>
        </w:r>
        <w:r w:rsidRPr="00D001E2" w:rsidDel="002832C0">
          <w:rPr>
            <w:rStyle w:val="FootnoteTextChar"/>
            <w:i/>
            <w:iCs/>
            <w:lang w:val="en-US"/>
          </w:rPr>
          <w:delText>Note by the Secretariat</w:delText>
        </w:r>
        <w:r w:rsidRPr="00D001E2" w:rsidDel="002832C0">
          <w:rPr>
            <w:rStyle w:val="FootnoteTextChar"/>
            <w:lang w:val="en-US"/>
          </w:rPr>
          <w:delText xml:space="preserve">: This Resolution was revised by </w:delText>
        </w:r>
        <w:r w:rsidDel="002832C0">
          <w:rPr>
            <w:rStyle w:val="FootnoteTextChar"/>
            <w:lang w:val="en-US"/>
          </w:rPr>
          <w:delText>WRC</w:delText>
        </w:r>
        <w:r w:rsidDel="002832C0">
          <w:rPr>
            <w:rStyle w:val="FootnoteTextChar"/>
            <w:lang w:val="en-US"/>
          </w:rPr>
          <w:noBreakHyphen/>
        </w:r>
        <w:r w:rsidRPr="00D001E2" w:rsidDel="002832C0">
          <w:rPr>
            <w:rStyle w:val="FootnoteTextChar"/>
            <w:lang w:val="en-US"/>
          </w:rPr>
          <w:delText>03</w:delText>
        </w:r>
        <w:r w:rsidDel="002832C0">
          <w:rPr>
            <w:rStyle w:val="FootnoteTextChar"/>
            <w:lang w:val="en-US"/>
          </w:rPr>
          <w:delText xml:space="preserve"> and WRC-15</w:delText>
        </w:r>
        <w:r w:rsidRPr="00D001E2" w:rsidDel="002832C0">
          <w:rPr>
            <w:rStyle w:val="FootnoteTextChar"/>
            <w:lang w:val="en-US"/>
          </w:rPr>
          <w:delText>.</w:delText>
        </w:r>
      </w:del>
    </w:p>
  </w:footnote>
  <w:footnote w:id="15">
    <w:p w14:paraId="004E6692" w14:textId="77777777" w:rsidR="00E34A1C" w:rsidRPr="00435566" w:rsidRDefault="00E34A1C" w:rsidP="00E05535">
      <w:pPr>
        <w:pStyle w:val="FootnoteText"/>
        <w:rPr>
          <w:lang w:val="en-US"/>
        </w:rPr>
      </w:pPr>
      <w:r>
        <w:rPr>
          <w:rStyle w:val="FootnoteReference"/>
        </w:rPr>
        <w:t>1</w:t>
      </w:r>
      <w:r>
        <w:t xml:space="preserve"> </w:t>
      </w:r>
      <w:r>
        <w:tab/>
      </w:r>
      <w:r w:rsidRPr="00F33901">
        <w:t xml:space="preserve">This Resolution does not apply to satellite networks or satellite systems of the broadcasting-satellite service in the </w:t>
      </w:r>
      <w:r w:rsidRPr="008F27C6">
        <w:t>frequency</w:t>
      </w:r>
      <w:r w:rsidRPr="00F33901">
        <w:t xml:space="preserve"> band 21.4-22 GHz in Regions 1 and 3.</w:t>
      </w:r>
    </w:p>
  </w:footnote>
  <w:footnote w:id="16">
    <w:p w14:paraId="5AC1B219" w14:textId="77777777" w:rsidR="00E34A1C" w:rsidRPr="00FD2028" w:rsidDel="00F43A13" w:rsidRDefault="00E34A1C" w:rsidP="00E05535">
      <w:pPr>
        <w:pStyle w:val="FootnoteText"/>
        <w:rPr>
          <w:del w:id="340" w:author="CEPT" w:date="2019-07-23T18:13:00Z"/>
          <w:lang w:val="en-US"/>
        </w:rPr>
      </w:pPr>
      <w:del w:id="341" w:author="CEPT" w:date="2019-07-23T18:13:00Z">
        <w:r w:rsidRPr="000C6764" w:rsidDel="00F43A13">
          <w:rPr>
            <w:rStyle w:val="FootnoteReference"/>
          </w:rPr>
          <w:delText>*</w:delText>
        </w:r>
        <w:r w:rsidDel="00F43A13">
          <w:tab/>
        </w:r>
        <w:r w:rsidRPr="00FD2028" w:rsidDel="00F43A13">
          <w:rPr>
            <w:i/>
            <w:iCs/>
          </w:rPr>
          <w:delText>Note by the Secretariat:</w:delText>
        </w:r>
        <w:r w:rsidDel="00F43A13">
          <w:delText xml:space="preserve">  This Resolution was revised by WRC-15.</w:delText>
        </w:r>
      </w:del>
    </w:p>
  </w:footnote>
  <w:footnote w:id="17">
    <w:p w14:paraId="53DA58BA" w14:textId="77777777" w:rsidR="00E34A1C" w:rsidRPr="000B11C9" w:rsidRDefault="00E34A1C" w:rsidP="00E05535">
      <w:pPr>
        <w:pStyle w:val="FootnoteText"/>
        <w:rPr>
          <w:lang w:val="en-US"/>
        </w:rPr>
      </w:pPr>
      <w:r w:rsidRPr="000B11C9">
        <w:rPr>
          <w:rStyle w:val="FootnoteReference"/>
        </w:rPr>
        <w:t>1</w:t>
      </w:r>
      <w:r w:rsidRPr="000B11C9">
        <w:t xml:space="preserve"> </w:t>
      </w:r>
      <w:r w:rsidRPr="000B11C9">
        <w:rPr>
          <w:lang w:val="en-US"/>
        </w:rPr>
        <w:tab/>
      </w:r>
      <w:r w:rsidRPr="000B11C9">
        <w:rPr>
          <w:rStyle w:val="FootnoteTextChar"/>
        </w:rPr>
        <w:t xml:space="preserve">This Resolution does not apply to the </w:t>
      </w:r>
      <w:r w:rsidRPr="006905BC">
        <w:t xml:space="preserve">frequency </w:t>
      </w:r>
      <w:r w:rsidRPr="000B11C9">
        <w:rPr>
          <w:rStyle w:val="FootnoteTextChar"/>
        </w:rPr>
        <w:t>band 21.4-22 GHz.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C3ADD" w14:textId="77777777" w:rsidR="00E34A1C" w:rsidRDefault="00E34A1C" w:rsidP="00187BD9">
    <w:pPr>
      <w:pStyle w:val="Header"/>
    </w:pPr>
    <w:r>
      <w:fldChar w:fldCharType="begin"/>
    </w:r>
    <w:r>
      <w:instrText xml:space="preserve"> PAGE  \* MERGEFORMAT </w:instrText>
    </w:r>
    <w:r>
      <w:fldChar w:fldCharType="separate"/>
    </w:r>
    <w:r w:rsidR="000B6139">
      <w:rPr>
        <w:noProof/>
      </w:rPr>
      <w:t>1</w:t>
    </w:r>
    <w:r>
      <w:fldChar w:fldCharType="end"/>
    </w:r>
  </w:p>
  <w:p w14:paraId="558AE868" w14:textId="24D21F11" w:rsidR="00E34A1C" w:rsidRPr="00A066F1" w:rsidRDefault="00E34A1C" w:rsidP="00241FA2">
    <w:pPr>
      <w:pStyle w:val="Header"/>
    </w:pPr>
    <w:r>
      <w:t>CMR19/16(Add.18)-</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D45E2E" w14:textId="77777777" w:rsidR="00E34A1C" w:rsidRDefault="00E34A1C" w:rsidP="00187BD9">
    <w:pPr>
      <w:pStyle w:val="Header"/>
    </w:pPr>
    <w:r>
      <w:fldChar w:fldCharType="begin"/>
    </w:r>
    <w:r>
      <w:instrText xml:space="preserve"> PAGE  \* MERGEFORMAT </w:instrText>
    </w:r>
    <w:r>
      <w:fldChar w:fldCharType="separate"/>
    </w:r>
    <w:r w:rsidR="000B6139">
      <w:rPr>
        <w:noProof/>
      </w:rPr>
      <w:t>5</w:t>
    </w:r>
    <w:r>
      <w:fldChar w:fldCharType="end"/>
    </w:r>
  </w:p>
  <w:p w14:paraId="5E2DDD81" w14:textId="77777777" w:rsidR="00E34A1C" w:rsidRPr="00A066F1" w:rsidRDefault="00E34A1C" w:rsidP="00241FA2">
    <w:pPr>
      <w:pStyle w:val="Header"/>
    </w:pPr>
    <w:r>
      <w:t>CMR19/5541(Add.18)-</w:t>
    </w:r>
    <w:r w:rsidRPr="004A26C4">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116A5" w14:textId="77777777" w:rsidR="00E34A1C" w:rsidRDefault="00E34A1C" w:rsidP="00187BD9">
    <w:pPr>
      <w:pStyle w:val="Header"/>
    </w:pPr>
    <w:r>
      <w:fldChar w:fldCharType="begin"/>
    </w:r>
    <w:r>
      <w:instrText xml:space="preserve"> PAGE  \* MERGEFORMAT </w:instrText>
    </w:r>
    <w:r>
      <w:fldChar w:fldCharType="separate"/>
    </w:r>
    <w:r w:rsidR="000B6139">
      <w:rPr>
        <w:noProof/>
      </w:rPr>
      <w:t>8</w:t>
    </w:r>
    <w:r>
      <w:fldChar w:fldCharType="end"/>
    </w:r>
  </w:p>
  <w:p w14:paraId="1D6EB167" w14:textId="0BA9B6E9" w:rsidR="00E34A1C" w:rsidRPr="00A066F1" w:rsidRDefault="00E34A1C" w:rsidP="00241FA2">
    <w:pPr>
      <w:pStyle w:val="Header"/>
    </w:pPr>
    <w:r>
      <w:t>CMR19/</w:t>
    </w:r>
    <w:bookmarkStart w:id="431" w:name="OLE_LINK1"/>
    <w:bookmarkStart w:id="432" w:name="OLE_LINK2"/>
    <w:bookmarkStart w:id="433" w:name="OLE_LINK3"/>
    <w:r w:rsidR="00B657A4">
      <w:t>16</w:t>
    </w:r>
    <w:r>
      <w:t>(Add.18)</w:t>
    </w:r>
    <w:bookmarkEnd w:id="431"/>
    <w:bookmarkEnd w:id="432"/>
    <w:bookmarkEnd w:id="433"/>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rel ANTOUŠEK">
    <w15:presenceInfo w15:providerId="None" w15:userId="Karel ANTOUŠEK"/>
  </w15:person>
  <w15:person w15:author="ITU2">
    <w15:presenceInfo w15:providerId="None" w15:userId="ITU2"/>
  </w15:person>
  <w15:person w15:author="Alexander Kühn">
    <w15:presenceInfo w15:providerId="Windows Live" w15:userId="5aed8ed4a4b89a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40B38"/>
    <w:rsid w:val="000447D7"/>
    <w:rsid w:val="00046B98"/>
    <w:rsid w:val="000506F0"/>
    <w:rsid w:val="00051E39"/>
    <w:rsid w:val="000705F2"/>
    <w:rsid w:val="00077239"/>
    <w:rsid w:val="0007795D"/>
    <w:rsid w:val="00086491"/>
    <w:rsid w:val="00091346"/>
    <w:rsid w:val="0009706C"/>
    <w:rsid w:val="000B6139"/>
    <w:rsid w:val="000C2761"/>
    <w:rsid w:val="000D154B"/>
    <w:rsid w:val="000D2DAF"/>
    <w:rsid w:val="000E463E"/>
    <w:rsid w:val="000F73FF"/>
    <w:rsid w:val="00114CF7"/>
    <w:rsid w:val="00116C7A"/>
    <w:rsid w:val="00123B68"/>
    <w:rsid w:val="00126F2E"/>
    <w:rsid w:val="00131AFF"/>
    <w:rsid w:val="00132A18"/>
    <w:rsid w:val="00146F6F"/>
    <w:rsid w:val="00187BD9"/>
    <w:rsid w:val="00190B55"/>
    <w:rsid w:val="001B3D0D"/>
    <w:rsid w:val="001C3B5F"/>
    <w:rsid w:val="001D058F"/>
    <w:rsid w:val="002009EA"/>
    <w:rsid w:val="00202756"/>
    <w:rsid w:val="00202CA0"/>
    <w:rsid w:val="00216B6D"/>
    <w:rsid w:val="00236378"/>
    <w:rsid w:val="002400FE"/>
    <w:rsid w:val="00241FA2"/>
    <w:rsid w:val="00271316"/>
    <w:rsid w:val="002B349C"/>
    <w:rsid w:val="002D58BE"/>
    <w:rsid w:val="0034309F"/>
    <w:rsid w:val="003532C5"/>
    <w:rsid w:val="00361B37"/>
    <w:rsid w:val="00377BD3"/>
    <w:rsid w:val="00384088"/>
    <w:rsid w:val="003852CE"/>
    <w:rsid w:val="0039169B"/>
    <w:rsid w:val="003A7F8C"/>
    <w:rsid w:val="003B2284"/>
    <w:rsid w:val="003B532E"/>
    <w:rsid w:val="003D0F8B"/>
    <w:rsid w:val="003D5397"/>
    <w:rsid w:val="003E0DB6"/>
    <w:rsid w:val="003E564E"/>
    <w:rsid w:val="003E6C3F"/>
    <w:rsid w:val="0041348E"/>
    <w:rsid w:val="00420873"/>
    <w:rsid w:val="00492075"/>
    <w:rsid w:val="004969AD"/>
    <w:rsid w:val="004A26C4"/>
    <w:rsid w:val="004B13CB"/>
    <w:rsid w:val="004D26EA"/>
    <w:rsid w:val="004D2BFB"/>
    <w:rsid w:val="004D30FD"/>
    <w:rsid w:val="004D5D5C"/>
    <w:rsid w:val="004F3DC0"/>
    <w:rsid w:val="0050073B"/>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6F1911"/>
    <w:rsid w:val="006F4495"/>
    <w:rsid w:val="00702B7E"/>
    <w:rsid w:val="0070607A"/>
    <w:rsid w:val="007149F9"/>
    <w:rsid w:val="007308AB"/>
    <w:rsid w:val="00733A30"/>
    <w:rsid w:val="00745AEE"/>
    <w:rsid w:val="00750F10"/>
    <w:rsid w:val="007742CA"/>
    <w:rsid w:val="00790D70"/>
    <w:rsid w:val="007A6F1F"/>
    <w:rsid w:val="007D5320"/>
    <w:rsid w:val="00800972"/>
    <w:rsid w:val="00804305"/>
    <w:rsid w:val="00804475"/>
    <w:rsid w:val="00811633"/>
    <w:rsid w:val="00814037"/>
    <w:rsid w:val="00830053"/>
    <w:rsid w:val="00841216"/>
    <w:rsid w:val="00842AF0"/>
    <w:rsid w:val="0086171E"/>
    <w:rsid w:val="00872FC8"/>
    <w:rsid w:val="00877805"/>
    <w:rsid w:val="008845D0"/>
    <w:rsid w:val="00884D60"/>
    <w:rsid w:val="008B43F2"/>
    <w:rsid w:val="008B6CFF"/>
    <w:rsid w:val="008D4223"/>
    <w:rsid w:val="00905579"/>
    <w:rsid w:val="009274B4"/>
    <w:rsid w:val="00934EA2"/>
    <w:rsid w:val="00944A5C"/>
    <w:rsid w:val="00952A66"/>
    <w:rsid w:val="00981527"/>
    <w:rsid w:val="009B7C9A"/>
    <w:rsid w:val="009C31D3"/>
    <w:rsid w:val="009C56E5"/>
    <w:rsid w:val="009C7716"/>
    <w:rsid w:val="009E5FC8"/>
    <w:rsid w:val="009E687A"/>
    <w:rsid w:val="009F236F"/>
    <w:rsid w:val="00A066F1"/>
    <w:rsid w:val="00A141AF"/>
    <w:rsid w:val="00A16D29"/>
    <w:rsid w:val="00A30305"/>
    <w:rsid w:val="00A31D2D"/>
    <w:rsid w:val="00A36B3E"/>
    <w:rsid w:val="00A4600A"/>
    <w:rsid w:val="00A509CA"/>
    <w:rsid w:val="00A538A6"/>
    <w:rsid w:val="00A54C25"/>
    <w:rsid w:val="00A61419"/>
    <w:rsid w:val="00A710E7"/>
    <w:rsid w:val="00A7372E"/>
    <w:rsid w:val="00A93B85"/>
    <w:rsid w:val="00AA0B18"/>
    <w:rsid w:val="00AA3C65"/>
    <w:rsid w:val="00AA666F"/>
    <w:rsid w:val="00AD7914"/>
    <w:rsid w:val="00B10AA2"/>
    <w:rsid w:val="00B40888"/>
    <w:rsid w:val="00B451FF"/>
    <w:rsid w:val="00B639E9"/>
    <w:rsid w:val="00B657A4"/>
    <w:rsid w:val="00B817CD"/>
    <w:rsid w:val="00B81A7D"/>
    <w:rsid w:val="00B94AD0"/>
    <w:rsid w:val="00BB3A95"/>
    <w:rsid w:val="00BD6CCE"/>
    <w:rsid w:val="00BE1ACA"/>
    <w:rsid w:val="00C0018F"/>
    <w:rsid w:val="00C16A5A"/>
    <w:rsid w:val="00C20466"/>
    <w:rsid w:val="00C214ED"/>
    <w:rsid w:val="00C22126"/>
    <w:rsid w:val="00C234E6"/>
    <w:rsid w:val="00C324A8"/>
    <w:rsid w:val="00C54517"/>
    <w:rsid w:val="00C56F70"/>
    <w:rsid w:val="00C57B91"/>
    <w:rsid w:val="00C64CD8"/>
    <w:rsid w:val="00C82695"/>
    <w:rsid w:val="00C94165"/>
    <w:rsid w:val="00C97C68"/>
    <w:rsid w:val="00CA1A47"/>
    <w:rsid w:val="00CA3DFC"/>
    <w:rsid w:val="00CB44E5"/>
    <w:rsid w:val="00CC247A"/>
    <w:rsid w:val="00CE388F"/>
    <w:rsid w:val="00CE5E47"/>
    <w:rsid w:val="00CF020F"/>
    <w:rsid w:val="00CF2B5B"/>
    <w:rsid w:val="00D14CE0"/>
    <w:rsid w:val="00D268B3"/>
    <w:rsid w:val="00D27036"/>
    <w:rsid w:val="00D52FD6"/>
    <w:rsid w:val="00D54009"/>
    <w:rsid w:val="00D5651D"/>
    <w:rsid w:val="00D57A34"/>
    <w:rsid w:val="00D66342"/>
    <w:rsid w:val="00D70F57"/>
    <w:rsid w:val="00D74898"/>
    <w:rsid w:val="00D801ED"/>
    <w:rsid w:val="00D86DD1"/>
    <w:rsid w:val="00D90FB6"/>
    <w:rsid w:val="00D936BC"/>
    <w:rsid w:val="00D96530"/>
    <w:rsid w:val="00DA1CB1"/>
    <w:rsid w:val="00DC7952"/>
    <w:rsid w:val="00DD44AF"/>
    <w:rsid w:val="00DE2AC3"/>
    <w:rsid w:val="00DE5692"/>
    <w:rsid w:val="00DE6300"/>
    <w:rsid w:val="00DF4BC6"/>
    <w:rsid w:val="00E03C94"/>
    <w:rsid w:val="00E05535"/>
    <w:rsid w:val="00E205BC"/>
    <w:rsid w:val="00E26226"/>
    <w:rsid w:val="00E34A1C"/>
    <w:rsid w:val="00E45D05"/>
    <w:rsid w:val="00E55816"/>
    <w:rsid w:val="00E55AEF"/>
    <w:rsid w:val="00E660AA"/>
    <w:rsid w:val="00E976C1"/>
    <w:rsid w:val="00EA12E5"/>
    <w:rsid w:val="00EB55C6"/>
    <w:rsid w:val="00EF1932"/>
    <w:rsid w:val="00EF71B6"/>
    <w:rsid w:val="00F02766"/>
    <w:rsid w:val="00F05BD4"/>
    <w:rsid w:val="00F06473"/>
    <w:rsid w:val="00F6155B"/>
    <w:rsid w:val="00F65C19"/>
    <w:rsid w:val="00FB3A11"/>
    <w:rsid w:val="00FD08E2"/>
    <w:rsid w:val="00FD18DA"/>
    <w:rsid w:val="00FD2546"/>
    <w:rsid w:val="00FD772E"/>
    <w:rsid w:val="00FE78C7"/>
    <w:rsid w:val="00FF1E3B"/>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CB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745AEE"/>
    <w:rPr>
      <w:position w:val="6"/>
      <w:sz w:val="18"/>
    </w:rPr>
  </w:style>
  <w:style w:type="paragraph" w:styleId="FootnoteText">
    <w:name w:val="footnote text"/>
    <w:aliases w:val="ECC Footnote,DNV-FT,ALTS FOOTNOTE,Footnote Text Char1,Footnote Text Char Char1,Footnote Text Char4 Char Char,Footnote Text Char1 Char1 Char1 Char,Footnote Text Char Char1 Char1 Char Char"/>
    <w:basedOn w:val="Normal"/>
    <w:link w:val="FootnoteTextChar"/>
    <w:qFormat/>
    <w:rsid w:val="00745AEE"/>
    <w:pPr>
      <w:keepLines/>
      <w:tabs>
        <w:tab w:val="left" w:pos="255"/>
      </w:tabs>
    </w:pPr>
  </w:style>
  <w:style w:type="character" w:customStyle="1" w:styleId="FootnoteTextChar">
    <w:name w:val="Footnote Text Char"/>
    <w:aliases w:val="ECC Footnote Char,DNV-FT Char,ALTS FOOTNOTE Char,Footnote Text Char1 Char,Footnote Text Char Char1 Char,Footnote Text Char4 Char Char Char,Footnote Text Char1 Char1 Char1 Char Char,Footnote Text Char Char1 Char1 Char Char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character" w:customStyle="1" w:styleId="ArtrefBold">
    <w:name w:val="Art_ref + Bold"/>
    <w:basedOn w:val="Artref"/>
    <w:rsid w:val="009B463A"/>
    <w:rPr>
      <w:b/>
      <w:bCs/>
      <w:color w:val="auto"/>
    </w:rPr>
  </w:style>
  <w:style w:type="character" w:customStyle="1" w:styleId="ApprefBold">
    <w:name w:val="App_ref +  Bold"/>
    <w:basedOn w:val="DefaultParagraphFont"/>
    <w:rsid w:val="009B463A"/>
    <w:rPr>
      <w:b/>
      <w:color w:val="auto"/>
    </w:rPr>
  </w:style>
  <w:style w:type="character" w:styleId="CommentReference">
    <w:name w:val="annotation reference"/>
    <w:basedOn w:val="DefaultParagraphFont"/>
    <w:semiHidden/>
    <w:unhideWhenUsed/>
    <w:rsid w:val="006F4495"/>
    <w:rPr>
      <w:sz w:val="16"/>
      <w:szCs w:val="16"/>
    </w:rPr>
  </w:style>
  <w:style w:type="paragraph" w:styleId="CommentText">
    <w:name w:val="annotation text"/>
    <w:basedOn w:val="Normal"/>
    <w:link w:val="CommentTextChar"/>
    <w:semiHidden/>
    <w:unhideWhenUsed/>
    <w:rsid w:val="006F4495"/>
    <w:rPr>
      <w:sz w:val="20"/>
    </w:rPr>
  </w:style>
  <w:style w:type="character" w:customStyle="1" w:styleId="CommentTextChar">
    <w:name w:val="Comment Text Char"/>
    <w:basedOn w:val="DefaultParagraphFont"/>
    <w:link w:val="CommentText"/>
    <w:semiHidden/>
    <w:rsid w:val="006F4495"/>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F4495"/>
    <w:rPr>
      <w:b/>
      <w:bCs/>
    </w:rPr>
  </w:style>
  <w:style w:type="character" w:customStyle="1" w:styleId="CommentSubjectChar">
    <w:name w:val="Comment Subject Char"/>
    <w:basedOn w:val="CommentTextChar"/>
    <w:link w:val="CommentSubject"/>
    <w:semiHidden/>
    <w:rsid w:val="006F4495"/>
    <w:rPr>
      <w:rFonts w:ascii="Times New Roman" w:hAnsi="Times New Roman"/>
      <w:b/>
      <w:bCs/>
      <w:lang w:val="en-GB" w:eastAsia="en-US"/>
    </w:rPr>
  </w:style>
  <w:style w:type="character" w:customStyle="1" w:styleId="ReasonsChar">
    <w:name w:val="Reasons Char"/>
    <w:basedOn w:val="DefaultParagraphFont"/>
    <w:link w:val="Reasons"/>
    <w:locked/>
    <w:rsid w:val="00236378"/>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rsid w:val="00236378"/>
    <w:rPr>
      <w:rFonts w:ascii="Times New Roman" w:hAnsi="Times New Roman"/>
      <w:sz w:val="24"/>
      <w:lang w:val="en-GB" w:eastAsia="en-US"/>
    </w:rPr>
  </w:style>
  <w:style w:type="character" w:customStyle="1" w:styleId="ResNoChar">
    <w:name w:val="Res_No Char"/>
    <w:basedOn w:val="DefaultParagraphFont"/>
    <w:link w:val="ResNo"/>
    <w:qFormat/>
    <w:locked/>
    <w:rsid w:val="00236378"/>
    <w:rPr>
      <w:rFonts w:ascii="Times New Roman" w:hAnsi="Times New Roman"/>
      <w:caps/>
      <w:sz w:val="28"/>
      <w:lang w:val="en-GB" w:eastAsia="en-US"/>
    </w:rPr>
  </w:style>
  <w:style w:type="character" w:customStyle="1" w:styleId="RestitleChar">
    <w:name w:val="Res_title Char"/>
    <w:basedOn w:val="DefaultParagraphFont"/>
    <w:link w:val="Restitle"/>
    <w:qFormat/>
    <w:locked/>
    <w:rsid w:val="00236378"/>
    <w:rPr>
      <w:rFonts w:ascii="Times New Roman Bold" w:hAnsi="Times New Roman Bold"/>
      <w:b/>
      <w:sz w:val="28"/>
      <w:lang w:val="en-GB" w:eastAsia="en-US"/>
    </w:rPr>
  </w:style>
  <w:style w:type="character" w:customStyle="1" w:styleId="enumlev1Char">
    <w:name w:val="enumlev1 Char"/>
    <w:basedOn w:val="DefaultParagraphFont"/>
    <w:link w:val="enumlev1"/>
    <w:qFormat/>
    <w:locked/>
    <w:rsid w:val="00236378"/>
    <w:rPr>
      <w:rFonts w:ascii="Times New Roman" w:hAnsi="Times New Roman"/>
      <w:sz w:val="24"/>
      <w:lang w:val="en-GB" w:eastAsia="en-US"/>
    </w:rPr>
  </w:style>
  <w:style w:type="character" w:customStyle="1" w:styleId="CallChar">
    <w:name w:val="Call Char"/>
    <w:basedOn w:val="DefaultParagraphFont"/>
    <w:link w:val="Call"/>
    <w:qFormat/>
    <w:locked/>
    <w:rsid w:val="00236378"/>
    <w:rPr>
      <w:rFonts w:ascii="Times New Roman" w:hAnsi="Times New Roman"/>
      <w:i/>
      <w:sz w:val="24"/>
      <w:lang w:val="en-GB" w:eastAsia="en-US"/>
    </w:rPr>
  </w:style>
  <w:style w:type="character" w:styleId="Hyperlink">
    <w:name w:val="Hyperlink"/>
    <w:basedOn w:val="DefaultParagraphFont"/>
    <w:unhideWhenUsed/>
    <w:rsid w:val="003E56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link w:val="enumlev1Char"/>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qFormat/>
    <w:rsid w:val="00745AEE"/>
    <w:rPr>
      <w:position w:val="6"/>
      <w:sz w:val="18"/>
    </w:rPr>
  </w:style>
  <w:style w:type="paragraph" w:styleId="FootnoteText">
    <w:name w:val="footnote text"/>
    <w:aliases w:val="ECC Footnote,DNV-FT,ALTS FOOTNOTE,Footnote Text Char1,Footnote Text Char Char1,Footnote Text Char4 Char Char,Footnote Text Char1 Char1 Char1 Char,Footnote Text Char Char1 Char1 Char Char"/>
    <w:basedOn w:val="Normal"/>
    <w:link w:val="FootnoteTextChar"/>
    <w:qFormat/>
    <w:rsid w:val="00745AEE"/>
    <w:pPr>
      <w:keepLines/>
      <w:tabs>
        <w:tab w:val="left" w:pos="255"/>
      </w:tabs>
    </w:pPr>
  </w:style>
  <w:style w:type="character" w:customStyle="1" w:styleId="FootnoteTextChar">
    <w:name w:val="Footnote Text Char"/>
    <w:aliases w:val="ECC Footnote Char,DNV-FT Char,ALTS FOOTNOTE Char,Footnote Text Char1 Char,Footnote Text Char Char1 Char,Footnote Text Char4 Char Char Char,Footnote Text Char1 Char1 Char1 Char Char,Footnote Text Char Char1 Char1 Char Char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link w:val="ReasonsChar"/>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link w:val="ResNoChar"/>
    <w:rsid w:val="00DE2AC3"/>
  </w:style>
  <w:style w:type="paragraph" w:customStyle="1" w:styleId="Restitle">
    <w:name w:val="Res_title"/>
    <w:basedOn w:val="Rectitle"/>
    <w:next w:val="Normal"/>
    <w:link w:val="RestitleChar"/>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qFormat/>
    <w:rsid w:val="009B463A"/>
  </w:style>
  <w:style w:type="character" w:customStyle="1" w:styleId="ArtrefBold">
    <w:name w:val="Art_ref + Bold"/>
    <w:basedOn w:val="Artref"/>
    <w:rsid w:val="009B463A"/>
    <w:rPr>
      <w:b/>
      <w:bCs/>
      <w:color w:val="auto"/>
    </w:rPr>
  </w:style>
  <w:style w:type="character" w:customStyle="1" w:styleId="ApprefBold">
    <w:name w:val="App_ref +  Bold"/>
    <w:basedOn w:val="DefaultParagraphFont"/>
    <w:rsid w:val="009B463A"/>
    <w:rPr>
      <w:b/>
      <w:color w:val="auto"/>
    </w:rPr>
  </w:style>
  <w:style w:type="character" w:styleId="CommentReference">
    <w:name w:val="annotation reference"/>
    <w:basedOn w:val="DefaultParagraphFont"/>
    <w:semiHidden/>
    <w:unhideWhenUsed/>
    <w:rsid w:val="006F4495"/>
    <w:rPr>
      <w:sz w:val="16"/>
      <w:szCs w:val="16"/>
    </w:rPr>
  </w:style>
  <w:style w:type="paragraph" w:styleId="CommentText">
    <w:name w:val="annotation text"/>
    <w:basedOn w:val="Normal"/>
    <w:link w:val="CommentTextChar"/>
    <w:semiHidden/>
    <w:unhideWhenUsed/>
    <w:rsid w:val="006F4495"/>
    <w:rPr>
      <w:sz w:val="20"/>
    </w:rPr>
  </w:style>
  <w:style w:type="character" w:customStyle="1" w:styleId="CommentTextChar">
    <w:name w:val="Comment Text Char"/>
    <w:basedOn w:val="DefaultParagraphFont"/>
    <w:link w:val="CommentText"/>
    <w:semiHidden/>
    <w:rsid w:val="006F4495"/>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6F4495"/>
    <w:rPr>
      <w:b/>
      <w:bCs/>
    </w:rPr>
  </w:style>
  <w:style w:type="character" w:customStyle="1" w:styleId="CommentSubjectChar">
    <w:name w:val="Comment Subject Char"/>
    <w:basedOn w:val="CommentTextChar"/>
    <w:link w:val="CommentSubject"/>
    <w:semiHidden/>
    <w:rsid w:val="006F4495"/>
    <w:rPr>
      <w:rFonts w:ascii="Times New Roman" w:hAnsi="Times New Roman"/>
      <w:b/>
      <w:bCs/>
      <w:lang w:val="en-GB" w:eastAsia="en-US"/>
    </w:rPr>
  </w:style>
  <w:style w:type="character" w:customStyle="1" w:styleId="ReasonsChar">
    <w:name w:val="Reasons Char"/>
    <w:basedOn w:val="DefaultParagraphFont"/>
    <w:link w:val="Reasons"/>
    <w:locked/>
    <w:rsid w:val="00236378"/>
    <w:rPr>
      <w:rFonts w:ascii="Times New Roman" w:hAnsi="Times New Roman"/>
      <w:sz w:val="24"/>
      <w:lang w:val="en-GB" w:eastAsia="en-US"/>
    </w:rPr>
  </w:style>
  <w:style w:type="character" w:customStyle="1" w:styleId="NormalaftertitleChar">
    <w:name w:val="Normal after title Char"/>
    <w:basedOn w:val="DefaultParagraphFont"/>
    <w:link w:val="Normalaftertitle"/>
    <w:qFormat/>
    <w:rsid w:val="00236378"/>
    <w:rPr>
      <w:rFonts w:ascii="Times New Roman" w:hAnsi="Times New Roman"/>
      <w:sz w:val="24"/>
      <w:lang w:val="en-GB" w:eastAsia="en-US"/>
    </w:rPr>
  </w:style>
  <w:style w:type="character" w:customStyle="1" w:styleId="ResNoChar">
    <w:name w:val="Res_No Char"/>
    <w:basedOn w:val="DefaultParagraphFont"/>
    <w:link w:val="ResNo"/>
    <w:qFormat/>
    <w:locked/>
    <w:rsid w:val="00236378"/>
    <w:rPr>
      <w:rFonts w:ascii="Times New Roman" w:hAnsi="Times New Roman"/>
      <w:caps/>
      <w:sz w:val="28"/>
      <w:lang w:val="en-GB" w:eastAsia="en-US"/>
    </w:rPr>
  </w:style>
  <w:style w:type="character" w:customStyle="1" w:styleId="RestitleChar">
    <w:name w:val="Res_title Char"/>
    <w:basedOn w:val="DefaultParagraphFont"/>
    <w:link w:val="Restitle"/>
    <w:qFormat/>
    <w:locked/>
    <w:rsid w:val="00236378"/>
    <w:rPr>
      <w:rFonts w:ascii="Times New Roman Bold" w:hAnsi="Times New Roman Bold"/>
      <w:b/>
      <w:sz w:val="28"/>
      <w:lang w:val="en-GB" w:eastAsia="en-US"/>
    </w:rPr>
  </w:style>
  <w:style w:type="character" w:customStyle="1" w:styleId="enumlev1Char">
    <w:name w:val="enumlev1 Char"/>
    <w:basedOn w:val="DefaultParagraphFont"/>
    <w:link w:val="enumlev1"/>
    <w:qFormat/>
    <w:locked/>
    <w:rsid w:val="00236378"/>
    <w:rPr>
      <w:rFonts w:ascii="Times New Roman" w:hAnsi="Times New Roman"/>
      <w:sz w:val="24"/>
      <w:lang w:val="en-GB" w:eastAsia="en-US"/>
    </w:rPr>
  </w:style>
  <w:style w:type="character" w:customStyle="1" w:styleId="CallChar">
    <w:name w:val="Call Char"/>
    <w:basedOn w:val="DefaultParagraphFont"/>
    <w:link w:val="Call"/>
    <w:qFormat/>
    <w:locked/>
    <w:rsid w:val="00236378"/>
    <w:rPr>
      <w:rFonts w:ascii="Times New Roman" w:hAnsi="Times New Roman"/>
      <w:i/>
      <w:sz w:val="24"/>
      <w:lang w:val="en-GB" w:eastAsia="en-US"/>
    </w:rPr>
  </w:style>
  <w:style w:type="character" w:styleId="Hyperlink">
    <w:name w:val="Hyperlink"/>
    <w:basedOn w:val="DefaultParagraphFont"/>
    <w:unhideWhenUsed/>
    <w:rsid w:val="003E56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theme" Target="theme/theme1.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R16-WRC19-C-5541!A18!MSW-E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8EC631F4-2128-4CA3-8298-591BFF6A4EE6}">
  <ds:schemaRefs>
    <ds:schemaRef ds:uri="http://schemas.microsoft.com/sharepoint/v3/contenttype/forms"/>
  </ds:schemaRefs>
</ds:datastoreItem>
</file>

<file path=customXml/itemProps4.xml><?xml version="1.0" encoding="utf-8"?>
<ds:datastoreItem xmlns:ds="http://schemas.openxmlformats.org/officeDocument/2006/customXml" ds:itemID="{396D3C3C-D76F-4863-9A31-44908081C71D}">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418D6DDD-D0EF-46F2-9ED1-29EBA4EA3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5895</Words>
  <Characters>33603</Characters>
  <Application>Microsoft Office Word</Application>
  <DocSecurity>0</DocSecurity>
  <Lines>280</Lines>
  <Paragraphs>78</Paragraphs>
  <ScaleCrop>false</ScaleCrop>
  <HeadingPairs>
    <vt:vector size="6" baseType="variant">
      <vt:variant>
        <vt:lpstr>Title</vt:lpstr>
      </vt:variant>
      <vt:variant>
        <vt:i4>1</vt:i4>
      </vt:variant>
      <vt:variant>
        <vt:lpstr>Název</vt:lpstr>
      </vt:variant>
      <vt:variant>
        <vt:i4>1</vt:i4>
      </vt:variant>
      <vt:variant>
        <vt:lpstr>Titel</vt:lpstr>
      </vt:variant>
      <vt:variant>
        <vt:i4>1</vt:i4>
      </vt:variant>
    </vt:vector>
  </HeadingPairs>
  <TitlesOfParts>
    <vt:vector size="3" baseType="lpstr">
      <vt:lpstr>R16-WRC19-C-5541!A18!MSW-E</vt:lpstr>
      <vt:lpstr>R16-WRC19-C-5541!A18!MSW-E</vt:lpstr>
      <vt:lpstr>R16-WRC19-C-5541!A18!MSW-E</vt:lpstr>
    </vt:vector>
  </TitlesOfParts>
  <Manager>General Secretariat - Pool</Manager>
  <Company>International Telecommunication Union (ITU)</Company>
  <LinksUpToDate>false</LinksUpToDate>
  <CharactersWithSpaces>39420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R16-WRC19-C-5541!A18!MSW-E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2019-08-30T06:20:00Z</dcterms:created>
  <dcterms:modified xsi:type="dcterms:W3CDTF">2019-08-30T06:20:00Z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